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3B24D73F" w14:textId="125C6C81" w:rsidR="00061A21" w:rsidRDefault="00947C7D" w:rsidP="0014597C">
      <w:pPr>
        <w:pStyle w:val="Documentname"/>
        <w:rPr>
          <w:ins w:id="0" w:author="ynakai" w:date="2025-07-24T14:40:00Z" w16du:dateUtc="2025-07-24T05:40:00Z"/>
          <w:lang w:eastAsia="ja-JP"/>
        </w:rPr>
      </w:pPr>
      <w:ins w:id="1" w:author="ynakai" w:date="2025-08-20T15:29:00Z" w16du:dateUtc="2025-08-20T06:29:00Z">
        <w:r>
          <w:rPr>
            <w:rFonts w:hint="eastAsia"/>
            <w:lang w:eastAsia="ja-JP"/>
          </w:rPr>
          <w:t xml:space="preserve">assessing </w:t>
        </w:r>
        <w:r w:rsidRPr="007E16EA">
          <w:rPr>
            <w:lang w:eastAsia="ja-JP"/>
          </w:rPr>
          <w:t xml:space="preserve">candidates’ </w:t>
        </w:r>
        <w:r w:rsidRPr="00305C16">
          <w:rPr>
            <w:rFonts w:hint="eastAsia"/>
            <w:lang w:eastAsia="ja-JP"/>
          </w:rPr>
          <w:t xml:space="preserve">personal </w:t>
        </w:r>
        <w:r w:rsidRPr="001E3666">
          <w:rPr>
            <w:lang w:eastAsia="ja-JP"/>
          </w:rPr>
          <w:t>ATTRIBUTES FOR</w:t>
        </w:r>
        <w:r>
          <w:rPr>
            <w:rFonts w:hint="eastAsia"/>
            <w:lang w:eastAsia="ja-JP"/>
          </w:rPr>
          <w:t xml:space="preserve"> vts operator recruitment</w:t>
        </w:r>
      </w:ins>
    </w:p>
    <w:p w14:paraId="0719DFCE" w14:textId="2286D6F0" w:rsidR="00061A21" w:rsidRPr="00F55AD7" w:rsidDel="00947C7D" w:rsidRDefault="00061A21" w:rsidP="0014597C">
      <w:pPr>
        <w:pStyle w:val="Documentname"/>
        <w:rPr>
          <w:del w:id="2" w:author="ynakai" w:date="2025-08-20T15:29:00Z" w16du:dateUtc="2025-08-20T06:29:00Z"/>
          <w:lang w:eastAsia="ja-JP"/>
        </w:rPr>
      </w:pPr>
    </w:p>
    <w:p w14:paraId="06DF3522" w14:textId="77777777" w:rsidR="00CF49CC" w:rsidRPr="00D740A5" w:rsidRDefault="00CF49CC" w:rsidP="00842B85">
      <w:pPr>
        <w:pStyle w:val="a2"/>
      </w:pPr>
    </w:p>
    <w:p w14:paraId="3C06161E" w14:textId="77777777" w:rsidR="004E0BBB" w:rsidRPr="00F55AD7" w:rsidRDefault="004E0BBB" w:rsidP="00CB1D11">
      <w:pPr>
        <w:suppressAutoHyphens/>
      </w:pPr>
    </w:p>
    <w:p w14:paraId="508B62A6" w14:textId="5B6E301D" w:rsidR="004E0BBB" w:rsidRPr="00F55AD7" w:rsidRDefault="005C3C10" w:rsidP="00CB1D11">
      <w:pPr>
        <w:suppressAutoHyphens/>
      </w:pPr>
      <w:ins w:id="3" w:author="Glew, Kelly (she, her / elle, la) (DFO/MPO)" w:date="2025-03-20T07:51:00Z">
        <w:r>
          <w:t xml:space="preserve">Note: </w:t>
        </w:r>
      </w:ins>
      <w:ins w:id="4" w:author="Glew, Kelly (she, her / elle, la) (DFO/MPO)" w:date="2025-03-20T07:49:00Z">
        <w:r>
          <w:t>D</w:t>
        </w:r>
      </w:ins>
      <w:ins w:id="5" w:author="Glew, Kelly (she, her / elle, la) (DFO/MPO)" w:date="2025-03-20T07:50:00Z">
        <w:r>
          <w:t>ocument footers are incorrect, new template to be used in the next version of the draft</w:t>
        </w:r>
      </w:ins>
      <w:ins w:id="6" w:author="Glew, Kelly (she, her / elle, la) (DFO/MPO)" w:date="2025-03-20T07:51:00Z">
        <w:r>
          <w:t xml:space="preserve"> guideline.</w:t>
        </w:r>
      </w:ins>
    </w:p>
    <w:p w14:paraId="0E546DC6" w14:textId="77777777" w:rsidR="004E0BBB" w:rsidRPr="00D6207F" w:rsidRDefault="004E0BBB" w:rsidP="00CB1D11">
      <w:pPr>
        <w:suppressAutoHyphens/>
      </w:pPr>
    </w:p>
    <w:p w14:paraId="5803F4E2" w14:textId="7133E3F2" w:rsidR="004E0BBB" w:rsidRDefault="000C7248" w:rsidP="00CB1D11">
      <w:pPr>
        <w:suppressAutoHyphens/>
        <w:rPr>
          <w:ins w:id="7" w:author="ynakai" w:date="2025-09-25T14:50:00Z" w16du:dateUtc="2025-09-25T05:50:00Z"/>
          <w:lang w:eastAsia="ja-JP"/>
        </w:rPr>
      </w:pPr>
      <w:ins w:id="8" w:author="ynakai" w:date="2025-05-15T09:33:00Z" w16du:dateUtc="2025-05-15T00:33:00Z">
        <w:r>
          <w:rPr>
            <w:rFonts w:hint="eastAsia"/>
            <w:lang w:eastAsia="ja-JP"/>
          </w:rPr>
          <w:t>1</w:t>
        </w:r>
        <w:r w:rsidRPr="00886B8B">
          <w:rPr>
            <w:vertAlign w:val="superscript"/>
            <w:lang w:eastAsia="ja-JP"/>
          </w:rPr>
          <w:t>st</w:t>
        </w:r>
        <w:r>
          <w:rPr>
            <w:rFonts w:hint="eastAsia"/>
            <w:lang w:eastAsia="ja-JP"/>
          </w:rPr>
          <w:t xml:space="preserve"> intersessional meeting </w:t>
        </w:r>
      </w:ins>
      <w:ins w:id="9" w:author="ynakai" w:date="2025-05-15T09:34:00Z" w16du:dateUtc="2025-05-15T00:34:00Z">
        <w:r>
          <w:rPr>
            <w:rFonts w:hint="eastAsia"/>
            <w:lang w:eastAsia="ja-JP"/>
          </w:rPr>
          <w:t xml:space="preserve">- </w:t>
        </w:r>
      </w:ins>
      <w:ins w:id="10" w:author="ynakai" w:date="2025-05-15T09:32:00Z" w16du:dateUtc="2025-05-15T00:32:00Z">
        <w:r>
          <w:rPr>
            <w:rFonts w:hint="eastAsia"/>
            <w:lang w:eastAsia="ja-JP"/>
          </w:rPr>
          <w:t>May 14</w:t>
        </w:r>
      </w:ins>
      <w:ins w:id="11" w:author="ynakai" w:date="2025-09-25T14:52:00Z" w16du:dateUtc="2025-09-25T05:52:00Z">
        <w:r w:rsidR="00FE4E3D" w:rsidRPr="00886B8B">
          <w:rPr>
            <w:vertAlign w:val="superscript"/>
            <w:lang w:eastAsia="ja-JP"/>
          </w:rPr>
          <w:t>th</w:t>
        </w:r>
        <w:r w:rsidR="00FE4E3D">
          <w:rPr>
            <w:vertAlign w:val="superscript"/>
            <w:lang w:eastAsia="ja-JP"/>
          </w:rPr>
          <w:t>,</w:t>
        </w:r>
        <w:r w:rsidR="00FE4E3D">
          <w:rPr>
            <w:rFonts w:hint="eastAsia"/>
            <w:lang w:eastAsia="ja-JP"/>
          </w:rPr>
          <w:t xml:space="preserve"> 2025:</w:t>
        </w:r>
      </w:ins>
      <w:ins w:id="12" w:author="ynakai" w:date="2025-05-15T09:32:00Z" w16du:dateUtc="2025-05-15T00:32:00Z">
        <w:r>
          <w:rPr>
            <w:rFonts w:hint="eastAsia"/>
            <w:lang w:eastAsia="ja-JP"/>
          </w:rPr>
          <w:t xml:space="preserve"> reviewed the draft guideline and </w:t>
        </w:r>
      </w:ins>
      <w:ins w:id="13" w:author="ynakai" w:date="2025-05-15T09:33:00Z" w16du:dateUtc="2025-05-15T00:33:00Z">
        <w:r>
          <w:rPr>
            <w:rFonts w:hint="eastAsia"/>
            <w:lang w:eastAsia="ja-JP"/>
          </w:rPr>
          <w:t xml:space="preserve">shared the </w:t>
        </w:r>
        <w:r>
          <w:rPr>
            <w:lang w:eastAsia="ja-JP"/>
          </w:rPr>
          <w:t>interim</w:t>
        </w:r>
        <w:r>
          <w:rPr>
            <w:rFonts w:hint="eastAsia"/>
            <w:lang w:eastAsia="ja-JP"/>
          </w:rPr>
          <w:t xml:space="preserve"> results</w:t>
        </w:r>
      </w:ins>
      <w:ins w:id="14" w:author="ynakai" w:date="2025-05-15T09:34:00Z" w16du:dateUtc="2025-05-15T00:34:00Z">
        <w:r>
          <w:rPr>
            <w:rFonts w:hint="eastAsia"/>
            <w:lang w:eastAsia="ja-JP"/>
          </w:rPr>
          <w:t xml:space="preserve"> of the questionnaire</w:t>
        </w:r>
      </w:ins>
      <w:ins w:id="15" w:author="ynakai" w:date="2025-05-15T09:33:00Z" w16du:dateUtc="2025-05-15T00:33:00Z">
        <w:r>
          <w:rPr>
            <w:rFonts w:hint="eastAsia"/>
            <w:lang w:eastAsia="ja-JP"/>
          </w:rPr>
          <w:t xml:space="preserve"> </w:t>
        </w:r>
      </w:ins>
    </w:p>
    <w:p w14:paraId="19B0D50D" w14:textId="77777777" w:rsidR="00FE4E3D" w:rsidRDefault="00FE4E3D" w:rsidP="00CB1D11">
      <w:pPr>
        <w:suppressAutoHyphens/>
        <w:rPr>
          <w:ins w:id="16" w:author="ynakai" w:date="2025-09-25T14:50:00Z" w16du:dateUtc="2025-09-25T05:50:00Z"/>
          <w:lang w:eastAsia="ja-JP"/>
        </w:rPr>
      </w:pPr>
    </w:p>
    <w:p w14:paraId="56F2112A" w14:textId="4A0D6A63" w:rsidR="00FE4E3D" w:rsidRDefault="00FE4E3D" w:rsidP="00CB1D11">
      <w:pPr>
        <w:suppressAutoHyphens/>
        <w:rPr>
          <w:ins w:id="17" w:author="ynakai" w:date="2025-09-25T21:33:00Z" w16du:dateUtc="2025-09-25T12:33:00Z"/>
          <w:lang w:eastAsia="ja-JP"/>
        </w:rPr>
      </w:pPr>
      <w:ins w:id="18" w:author="ynakai" w:date="2025-09-25T14:50:00Z" w16du:dateUtc="2025-09-25T05:50:00Z">
        <w:r>
          <w:rPr>
            <w:rFonts w:hint="eastAsia"/>
            <w:lang w:eastAsia="ja-JP"/>
          </w:rPr>
          <w:t>VTS</w:t>
        </w:r>
      </w:ins>
      <w:ins w:id="19" w:author="ynakai" w:date="2025-09-25T14:51:00Z" w16du:dateUtc="2025-09-25T05:51:00Z">
        <w:r>
          <w:rPr>
            <w:rFonts w:hint="eastAsia"/>
            <w:lang w:eastAsia="ja-JP"/>
          </w:rPr>
          <w:t>58 1</w:t>
        </w:r>
        <w:r w:rsidRPr="00F46190">
          <w:rPr>
            <w:rFonts w:hint="eastAsia"/>
            <w:vertAlign w:val="superscript"/>
            <w:lang w:eastAsia="ja-JP"/>
          </w:rPr>
          <w:t>st</w:t>
        </w:r>
        <w:r>
          <w:rPr>
            <w:rFonts w:hint="eastAsia"/>
            <w:lang w:eastAsia="ja-JP"/>
          </w:rPr>
          <w:t xml:space="preserve"> session </w:t>
        </w:r>
        <w:r>
          <w:rPr>
            <w:lang w:eastAsia="ja-JP"/>
          </w:rPr>
          <w:t>–</w:t>
        </w:r>
        <w:r>
          <w:rPr>
            <w:rFonts w:hint="eastAsia"/>
            <w:lang w:eastAsia="ja-JP"/>
          </w:rPr>
          <w:t xml:space="preserve"> September </w:t>
        </w:r>
        <w:r>
          <w:rPr>
            <w:lang w:eastAsia="ja-JP"/>
          </w:rPr>
          <w:t>23rd</w:t>
        </w:r>
        <w:r>
          <w:rPr>
            <w:rFonts w:hint="eastAsia"/>
            <w:lang w:eastAsia="ja-JP"/>
          </w:rPr>
          <w:t>, 2025</w:t>
        </w:r>
      </w:ins>
      <w:ins w:id="20" w:author="ynakai" w:date="2025-09-25T14:52:00Z" w16du:dateUtc="2025-09-25T05:52:00Z">
        <w:r>
          <w:rPr>
            <w:rFonts w:hint="eastAsia"/>
            <w:lang w:eastAsia="ja-JP"/>
          </w:rPr>
          <w:t>: shared full questionnaire results and reviewed the draft guideline</w:t>
        </w:r>
      </w:ins>
    </w:p>
    <w:p w14:paraId="3B80CB32" w14:textId="77777777" w:rsidR="00E44D5D" w:rsidRDefault="00E44D5D" w:rsidP="00CB1D11">
      <w:pPr>
        <w:suppressAutoHyphens/>
        <w:rPr>
          <w:ins w:id="21" w:author="ynakai" w:date="2025-09-25T21:33:00Z" w16du:dateUtc="2025-09-25T12:33:00Z"/>
          <w:lang w:eastAsia="ja-JP"/>
        </w:rPr>
      </w:pPr>
    </w:p>
    <w:p w14:paraId="6C83C2B6" w14:textId="38A43087" w:rsidR="00E44D5D" w:rsidRPr="00E44D5D" w:rsidRDefault="00E44D5D" w:rsidP="00CB1D11">
      <w:pPr>
        <w:suppressAutoHyphens/>
        <w:rPr>
          <w:ins w:id="22" w:author="ynakai" w:date="2025-09-25T14:53:00Z" w16du:dateUtc="2025-09-25T05:53:00Z"/>
          <w:rFonts w:hint="eastAsia"/>
          <w:lang w:eastAsia="ja-JP"/>
        </w:rPr>
      </w:pPr>
      <w:ins w:id="23" w:author="ynakai" w:date="2025-09-25T21:33:00Z" w16du:dateUtc="2025-09-25T12:33:00Z">
        <w:r>
          <w:rPr>
            <w:rFonts w:hint="eastAsia"/>
            <w:lang w:eastAsia="ja-JP"/>
          </w:rPr>
          <w:t>VTS58 2</w:t>
        </w:r>
        <w:r w:rsidRPr="00E44D5D">
          <w:rPr>
            <w:rFonts w:hint="eastAsia"/>
            <w:vertAlign w:val="superscript"/>
            <w:lang w:eastAsia="ja-JP"/>
          </w:rPr>
          <w:t>nd</w:t>
        </w:r>
        <w:r>
          <w:rPr>
            <w:rFonts w:hint="eastAsia"/>
            <w:lang w:eastAsia="ja-JP"/>
          </w:rPr>
          <w:t xml:space="preserve"> session </w:t>
        </w:r>
        <w:r>
          <w:rPr>
            <w:lang w:eastAsia="ja-JP"/>
          </w:rPr>
          <w:t>–</w:t>
        </w:r>
        <w:r>
          <w:rPr>
            <w:rFonts w:hint="eastAsia"/>
            <w:lang w:eastAsia="ja-JP"/>
          </w:rPr>
          <w:t xml:space="preserve"> September 25</w:t>
        </w:r>
        <w:r w:rsidRPr="00E44D5D">
          <w:rPr>
            <w:rFonts w:hint="eastAsia"/>
            <w:vertAlign w:val="superscript"/>
            <w:lang w:eastAsia="ja-JP"/>
          </w:rPr>
          <w:t>th</w:t>
        </w:r>
        <w:r>
          <w:rPr>
            <w:rFonts w:hint="eastAsia"/>
            <w:lang w:eastAsia="ja-JP"/>
          </w:rPr>
          <w:t>, 2025: reviewed the draft guideline</w:t>
        </w:r>
      </w:ins>
    </w:p>
    <w:p w14:paraId="295D7A01" w14:textId="77777777" w:rsidR="00FE4E3D" w:rsidRPr="00BB7964" w:rsidRDefault="00FE4E3D" w:rsidP="00CB1D11">
      <w:pPr>
        <w:suppressAutoHyphens/>
        <w:rPr>
          <w:ins w:id="24" w:author="ynakai" w:date="2025-09-25T14:53:00Z" w16du:dateUtc="2025-09-25T05:53:00Z"/>
          <w:lang w:eastAsia="ja-JP"/>
        </w:rPr>
      </w:pPr>
    </w:p>
    <w:p w14:paraId="774DFE8F" w14:textId="77777777" w:rsidR="00FE4E3D" w:rsidRPr="000C7248" w:rsidRDefault="00FE4E3D" w:rsidP="00CB1D11">
      <w:pPr>
        <w:suppressAutoHyphens/>
        <w:rPr>
          <w:lang w:eastAsia="ja-JP"/>
        </w:rPr>
      </w:pPr>
    </w:p>
    <w:p w14:paraId="2AD66588" w14:textId="77777777" w:rsidR="004E0BBB" w:rsidRPr="00F55AD7" w:rsidRDefault="004E0BBB" w:rsidP="00201579">
      <w:pPr>
        <w:pStyle w:val="a2"/>
      </w:pPr>
    </w:p>
    <w:p w14:paraId="7E01EDAA" w14:textId="77777777" w:rsidR="004E0BBB" w:rsidDel="00FE4E3D" w:rsidRDefault="004E0BBB" w:rsidP="00CB1D11">
      <w:pPr>
        <w:suppressAutoHyphens/>
        <w:rPr>
          <w:del w:id="25" w:author="ynakai" w:date="2025-09-25T14:50:00Z" w16du:dateUtc="2025-09-25T05:50:00Z"/>
        </w:rPr>
      </w:pPr>
    </w:p>
    <w:p w14:paraId="2B079C1A" w14:textId="77777777" w:rsidR="00A87080" w:rsidDel="00FE4E3D" w:rsidRDefault="00A87080" w:rsidP="00CB1D11">
      <w:pPr>
        <w:suppressAutoHyphens/>
        <w:rPr>
          <w:del w:id="26" w:author="ynakai" w:date="2025-09-25T14:50:00Z" w16du:dateUtc="2025-09-25T05:50:00Z"/>
        </w:rPr>
      </w:pPr>
    </w:p>
    <w:p w14:paraId="5DFC6956" w14:textId="77777777" w:rsidR="00A87080" w:rsidDel="00FE4E3D" w:rsidRDefault="00A87080" w:rsidP="00CB1D11">
      <w:pPr>
        <w:suppressAutoHyphens/>
        <w:rPr>
          <w:del w:id="27" w:author="ynakai" w:date="2025-09-25T14:50:00Z" w16du:dateUtc="2025-09-25T05:50:00Z"/>
        </w:rPr>
      </w:pPr>
    </w:p>
    <w:p w14:paraId="3761E48E" w14:textId="77777777" w:rsidR="00A87080" w:rsidDel="00FE4E3D" w:rsidRDefault="00593EFC" w:rsidP="00FE4E3D">
      <w:pPr>
        <w:tabs>
          <w:tab w:val="left" w:pos="6240"/>
        </w:tabs>
        <w:suppressAutoHyphens/>
        <w:rPr>
          <w:del w:id="28" w:author="ynakai" w:date="2025-09-25T14:50:00Z" w16du:dateUtc="2025-09-25T05:50:00Z"/>
        </w:rPr>
      </w:pPr>
      <w:del w:id="29" w:author="ynakai" w:date="2025-09-25T14:50:00Z" w16du:dateUtc="2025-09-25T05:50:00Z">
        <w:r w:rsidDel="00FE4E3D">
          <w:tab/>
        </w:r>
      </w:del>
    </w:p>
    <w:p w14:paraId="4189ED09" w14:textId="77777777" w:rsidR="00A87080" w:rsidDel="00FE4E3D" w:rsidRDefault="00A87080" w:rsidP="00F46190">
      <w:pPr>
        <w:tabs>
          <w:tab w:val="left" w:pos="6240"/>
        </w:tabs>
        <w:suppressAutoHyphens/>
        <w:rPr>
          <w:del w:id="30" w:author="ynakai" w:date="2025-09-25T14:50:00Z" w16du:dateUtc="2025-09-25T05:50:00Z"/>
        </w:rPr>
      </w:pPr>
    </w:p>
    <w:p w14:paraId="635736C1" w14:textId="77777777" w:rsidR="00A87080" w:rsidDel="00FE4E3D" w:rsidRDefault="00A87080" w:rsidP="00CB1D11">
      <w:pPr>
        <w:suppressAutoHyphens/>
        <w:rPr>
          <w:del w:id="31" w:author="ynakai" w:date="2025-09-25T14:50:00Z" w16du:dateUtc="2025-09-25T05:50:00Z"/>
        </w:rPr>
      </w:pPr>
    </w:p>
    <w:p w14:paraId="23DC64B4" w14:textId="77777777" w:rsidR="00A87080" w:rsidDel="00FE4E3D" w:rsidRDefault="00A87080" w:rsidP="00CB1D11">
      <w:pPr>
        <w:suppressAutoHyphens/>
        <w:rPr>
          <w:del w:id="32" w:author="ynakai" w:date="2025-09-25T14:50:00Z" w16du:dateUtc="2025-09-25T05:50:00Z"/>
          <w:lang w:eastAsia="ja-JP"/>
        </w:rPr>
      </w:pPr>
    </w:p>
    <w:p w14:paraId="59101805" w14:textId="77777777" w:rsidR="00A87080" w:rsidDel="00FE4E3D" w:rsidRDefault="00A87080" w:rsidP="00CB1D11">
      <w:pPr>
        <w:suppressAutoHyphens/>
        <w:rPr>
          <w:del w:id="33" w:author="ynakai" w:date="2025-09-25T14:50:00Z" w16du:dateUtc="2025-09-25T05:50:00Z"/>
        </w:rPr>
      </w:pPr>
    </w:p>
    <w:p w14:paraId="59764E5B" w14:textId="77777777" w:rsidR="00A87080" w:rsidDel="00FE4E3D" w:rsidRDefault="00A87080" w:rsidP="00CB1D11">
      <w:pPr>
        <w:suppressAutoHyphens/>
        <w:rPr>
          <w:del w:id="34" w:author="ynakai" w:date="2025-09-25T14:50:00Z" w16du:dateUtc="2025-09-25T05:50:00Z"/>
        </w:rPr>
      </w:pPr>
    </w:p>
    <w:p w14:paraId="2AA8F165" w14:textId="77777777" w:rsidR="00A87080" w:rsidDel="00FE4E3D" w:rsidRDefault="00A87080" w:rsidP="00CB1D11">
      <w:pPr>
        <w:suppressAutoHyphens/>
        <w:rPr>
          <w:del w:id="35" w:author="ynakai" w:date="2025-09-25T14:50:00Z" w16du:dateUtc="2025-09-25T05:50:00Z"/>
          <w:lang w:eastAsia="ja-JP"/>
        </w:rPr>
      </w:pPr>
    </w:p>
    <w:p w14:paraId="2E417E98" w14:textId="77777777" w:rsidR="00A87080" w:rsidDel="00FE4E3D" w:rsidRDefault="00A87080" w:rsidP="00CB1D11">
      <w:pPr>
        <w:suppressAutoHyphens/>
        <w:rPr>
          <w:del w:id="36" w:author="ynakai" w:date="2025-09-25T14:50:00Z" w16du:dateUtc="2025-09-25T05:50:00Z"/>
          <w:lang w:eastAsia="ja-JP"/>
        </w:rPr>
      </w:pPr>
    </w:p>
    <w:p w14:paraId="21A24AF6" w14:textId="77777777" w:rsidR="00A87080" w:rsidRPr="00F55AD7" w:rsidRDefault="00A87080" w:rsidP="00CB1D11">
      <w:pPr>
        <w:suppressAutoHyphens/>
        <w:rPr>
          <w:lang w:eastAsia="ja-JP"/>
        </w:rPr>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a2"/>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a2"/>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70E7528" w14:textId="6438B8C1" w:rsidR="0099162E" w:rsidRDefault="000C2857">
      <w:pPr>
        <w:pStyle w:val="11"/>
        <w:rPr>
          <w:b w:val="0"/>
          <w:caps w:val="0"/>
          <w:color w:val="auto"/>
          <w:kern w:val="2"/>
          <w:sz w:val="21"/>
          <w:szCs w:val="24"/>
          <w:lang w:val="en-US" w:eastAsia="ja-JP"/>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9162E" w:rsidRPr="006D5971">
        <w:t>1.</w:t>
      </w:r>
      <w:r w:rsidR="0099162E">
        <w:rPr>
          <w:b w:val="0"/>
          <w:caps w:val="0"/>
          <w:color w:val="auto"/>
          <w:kern w:val="2"/>
          <w:sz w:val="21"/>
          <w:szCs w:val="24"/>
          <w:lang w:val="en-US" w:eastAsia="ja-JP"/>
          <w14:ligatures w14:val="standardContextual"/>
        </w:rPr>
        <w:tab/>
      </w:r>
      <w:r w:rsidR="0099162E">
        <w:rPr>
          <w:lang w:eastAsia="ja-JP"/>
        </w:rPr>
        <w:t>INTRODUCTION</w:t>
      </w:r>
      <w:r w:rsidR="0099162E">
        <w:tab/>
      </w:r>
      <w:r w:rsidR="0099162E">
        <w:fldChar w:fldCharType="begin"/>
      </w:r>
      <w:r w:rsidR="0099162E">
        <w:instrText xml:space="preserve"> PAGEREF _Toc206686833 \h </w:instrText>
      </w:r>
      <w:r w:rsidR="0099162E">
        <w:fldChar w:fldCharType="separate"/>
      </w:r>
      <w:r w:rsidR="0099162E">
        <w:t>6</w:t>
      </w:r>
      <w:r w:rsidR="0099162E">
        <w:fldChar w:fldCharType="end"/>
      </w:r>
    </w:p>
    <w:p w14:paraId="70B14C55" w14:textId="0A2C6F91" w:rsidR="0099162E" w:rsidRDefault="0099162E">
      <w:pPr>
        <w:pStyle w:val="11"/>
        <w:rPr>
          <w:b w:val="0"/>
          <w:caps w:val="0"/>
          <w:color w:val="auto"/>
          <w:kern w:val="2"/>
          <w:sz w:val="21"/>
          <w:szCs w:val="24"/>
          <w:lang w:val="en-US" w:eastAsia="ja-JP"/>
          <w14:ligatures w14:val="standardContextual"/>
        </w:rPr>
      </w:pPr>
      <w:r w:rsidRPr="006D5971">
        <w:t>2.</w:t>
      </w:r>
      <w:r>
        <w:rPr>
          <w:b w:val="0"/>
          <w:caps w:val="0"/>
          <w:color w:val="auto"/>
          <w:kern w:val="2"/>
          <w:sz w:val="21"/>
          <w:szCs w:val="24"/>
          <w:lang w:val="en-US" w:eastAsia="ja-JP"/>
          <w14:ligatures w14:val="standardContextual"/>
        </w:rPr>
        <w:tab/>
      </w:r>
      <w:r>
        <w:rPr>
          <w:lang w:eastAsia="ja-JP"/>
        </w:rPr>
        <w:t>DOCUMENT PURPOSE</w:t>
      </w:r>
      <w:r>
        <w:tab/>
      </w:r>
      <w:r>
        <w:fldChar w:fldCharType="begin"/>
      </w:r>
      <w:r>
        <w:instrText xml:space="preserve"> PAGEREF _Toc206686834 \h </w:instrText>
      </w:r>
      <w:r>
        <w:fldChar w:fldCharType="separate"/>
      </w:r>
      <w:r>
        <w:t>6</w:t>
      </w:r>
      <w:r>
        <w:fldChar w:fldCharType="end"/>
      </w:r>
    </w:p>
    <w:p w14:paraId="5CCA39AF" w14:textId="30CFAF0C" w:rsidR="0099162E" w:rsidRDefault="0099162E">
      <w:pPr>
        <w:pStyle w:val="11"/>
        <w:rPr>
          <w:b w:val="0"/>
          <w:caps w:val="0"/>
          <w:color w:val="auto"/>
          <w:kern w:val="2"/>
          <w:sz w:val="21"/>
          <w:szCs w:val="24"/>
          <w:lang w:val="en-US" w:eastAsia="ja-JP"/>
          <w14:ligatures w14:val="standardContextual"/>
        </w:rPr>
      </w:pPr>
      <w:r w:rsidRPr="006D5971">
        <w:rPr>
          <w:lang w:eastAsia="ja-JP"/>
        </w:rPr>
        <w:t>3.</w:t>
      </w:r>
      <w:r>
        <w:rPr>
          <w:b w:val="0"/>
          <w:caps w:val="0"/>
          <w:color w:val="auto"/>
          <w:kern w:val="2"/>
          <w:sz w:val="21"/>
          <w:szCs w:val="24"/>
          <w:lang w:val="en-US" w:eastAsia="ja-JP"/>
          <w14:ligatures w14:val="standardContextual"/>
        </w:rPr>
        <w:tab/>
      </w:r>
      <w:r>
        <w:rPr>
          <w:lang w:eastAsia="ja-JP"/>
        </w:rPr>
        <w:t xml:space="preserve">  personal attributes required for vts operators</w:t>
      </w:r>
      <w:r>
        <w:tab/>
      </w:r>
      <w:r>
        <w:fldChar w:fldCharType="begin"/>
      </w:r>
      <w:r>
        <w:instrText xml:space="preserve"> PAGEREF _Toc206686835 \h </w:instrText>
      </w:r>
      <w:r>
        <w:fldChar w:fldCharType="separate"/>
      </w:r>
      <w:r>
        <w:t>6</w:t>
      </w:r>
      <w:r>
        <w:fldChar w:fldCharType="end"/>
      </w:r>
    </w:p>
    <w:p w14:paraId="5513E27D" w14:textId="57E2B7DF" w:rsidR="0099162E" w:rsidRDefault="0099162E">
      <w:pPr>
        <w:pStyle w:val="21"/>
        <w:rPr>
          <w:color w:val="auto"/>
          <w:kern w:val="2"/>
          <w:sz w:val="21"/>
          <w:szCs w:val="24"/>
          <w:lang w:val="en-US" w:eastAsia="ja-JP"/>
          <w14:ligatures w14:val="standardContextual"/>
        </w:rPr>
      </w:pPr>
      <w:r w:rsidRPr="006D5971">
        <w:t>3.1.</w:t>
      </w:r>
      <w:r>
        <w:rPr>
          <w:color w:val="auto"/>
          <w:kern w:val="2"/>
          <w:sz w:val="21"/>
          <w:szCs w:val="24"/>
          <w:lang w:val="en-US" w:eastAsia="ja-JP"/>
          <w14:ligatures w14:val="standardContextual"/>
        </w:rPr>
        <w:tab/>
      </w:r>
      <w:r>
        <w:rPr>
          <w:rFonts w:hint="eastAsia"/>
          <w:lang w:eastAsia="ja-JP"/>
        </w:rPr>
        <w:t>A</w:t>
      </w:r>
      <w:r>
        <w:rPr>
          <w:lang w:eastAsia="ja-JP"/>
        </w:rPr>
        <w:t>ptitudes</w:t>
      </w:r>
      <w:r>
        <w:tab/>
      </w:r>
      <w:r>
        <w:fldChar w:fldCharType="begin"/>
      </w:r>
      <w:r>
        <w:instrText xml:space="preserve"> PAGEREF _Toc206686836 \h </w:instrText>
      </w:r>
      <w:r>
        <w:fldChar w:fldCharType="separate"/>
      </w:r>
      <w:r>
        <w:t>7</w:t>
      </w:r>
      <w:r>
        <w:fldChar w:fldCharType="end"/>
      </w:r>
    </w:p>
    <w:p w14:paraId="76E4AF2C" w14:textId="63AD21E7" w:rsidR="0099162E" w:rsidRDefault="0099162E">
      <w:pPr>
        <w:pStyle w:val="21"/>
        <w:rPr>
          <w:color w:val="auto"/>
          <w:kern w:val="2"/>
          <w:sz w:val="21"/>
          <w:szCs w:val="24"/>
          <w:lang w:val="en-US" w:eastAsia="ja-JP"/>
          <w14:ligatures w14:val="standardContextual"/>
        </w:rPr>
      </w:pPr>
      <w:r w:rsidRPr="006D5971">
        <w:t>3.2.</w:t>
      </w:r>
      <w:r>
        <w:rPr>
          <w:color w:val="auto"/>
          <w:kern w:val="2"/>
          <w:sz w:val="21"/>
          <w:szCs w:val="24"/>
          <w:lang w:val="en-US" w:eastAsia="ja-JP"/>
          <w14:ligatures w14:val="standardContextual"/>
        </w:rPr>
        <w:tab/>
      </w:r>
      <w:r>
        <w:rPr>
          <w:rFonts w:hint="eastAsia"/>
          <w:lang w:eastAsia="ja-JP"/>
        </w:rPr>
        <w:t>B</w:t>
      </w:r>
      <w:r>
        <w:rPr>
          <w:lang w:eastAsia="ja-JP"/>
        </w:rPr>
        <w:t>ehaviours</w:t>
      </w:r>
      <w:r>
        <w:tab/>
      </w:r>
      <w:r>
        <w:fldChar w:fldCharType="begin"/>
      </w:r>
      <w:r>
        <w:instrText xml:space="preserve"> PAGEREF _Toc206686838 \h </w:instrText>
      </w:r>
      <w:r>
        <w:fldChar w:fldCharType="separate"/>
      </w:r>
      <w:r>
        <w:t>7</w:t>
      </w:r>
      <w:r>
        <w:fldChar w:fldCharType="end"/>
      </w:r>
    </w:p>
    <w:p w14:paraId="3E211C0D" w14:textId="741F5874" w:rsidR="0099162E" w:rsidRDefault="0099162E">
      <w:pPr>
        <w:pStyle w:val="11"/>
        <w:rPr>
          <w:b w:val="0"/>
          <w:caps w:val="0"/>
          <w:color w:val="auto"/>
          <w:kern w:val="2"/>
          <w:sz w:val="21"/>
          <w:szCs w:val="24"/>
          <w:lang w:val="en-US" w:eastAsia="ja-JP"/>
          <w14:ligatures w14:val="standardContextual"/>
        </w:rPr>
      </w:pPr>
      <w:r w:rsidRPr="006D5971">
        <w:t>4.</w:t>
      </w:r>
      <w:r>
        <w:rPr>
          <w:b w:val="0"/>
          <w:caps w:val="0"/>
          <w:color w:val="auto"/>
          <w:kern w:val="2"/>
          <w:sz w:val="21"/>
          <w:szCs w:val="24"/>
          <w:lang w:val="en-US" w:eastAsia="ja-JP"/>
          <w14:ligatures w14:val="standardContextual"/>
        </w:rPr>
        <w:tab/>
      </w:r>
      <w:r>
        <w:rPr>
          <w:lang w:eastAsia="ja-JP"/>
        </w:rPr>
        <w:t>ASSESSMENT METHODs</w:t>
      </w:r>
      <w:r>
        <w:tab/>
      </w:r>
      <w:r>
        <w:fldChar w:fldCharType="begin"/>
      </w:r>
      <w:r>
        <w:instrText xml:space="preserve"> PAGEREF _Toc206686839 \h </w:instrText>
      </w:r>
      <w:r>
        <w:fldChar w:fldCharType="separate"/>
      </w:r>
      <w:r>
        <w:t>8</w:t>
      </w:r>
      <w:r>
        <w:fldChar w:fldCharType="end"/>
      </w:r>
    </w:p>
    <w:p w14:paraId="173DFC50" w14:textId="3CF50B29" w:rsidR="0099162E" w:rsidRDefault="0099162E">
      <w:pPr>
        <w:pStyle w:val="21"/>
        <w:rPr>
          <w:color w:val="auto"/>
          <w:kern w:val="2"/>
          <w:sz w:val="21"/>
          <w:szCs w:val="24"/>
          <w:lang w:val="en-US" w:eastAsia="ja-JP"/>
          <w14:ligatures w14:val="standardContextual"/>
        </w:rPr>
      </w:pPr>
      <w:r w:rsidRPr="006D5971">
        <w:t>4.1.</w:t>
      </w:r>
      <w:r>
        <w:rPr>
          <w:color w:val="auto"/>
          <w:kern w:val="2"/>
          <w:sz w:val="21"/>
          <w:szCs w:val="24"/>
          <w:lang w:val="en-US" w:eastAsia="ja-JP"/>
          <w14:ligatures w14:val="standardContextual"/>
        </w:rPr>
        <w:tab/>
      </w:r>
      <w:r>
        <w:rPr>
          <w:rFonts w:hint="eastAsia"/>
          <w:lang w:eastAsia="ja-JP"/>
        </w:rPr>
        <w:t>P</w:t>
      </w:r>
      <w:r>
        <w:rPr>
          <w:lang w:eastAsia="ja-JP"/>
        </w:rPr>
        <w:t>sychometric tests</w:t>
      </w:r>
      <w:r>
        <w:tab/>
      </w:r>
      <w:r>
        <w:fldChar w:fldCharType="begin"/>
      </w:r>
      <w:r>
        <w:instrText xml:space="preserve"> PAGEREF _Toc206686840 \h </w:instrText>
      </w:r>
      <w:r>
        <w:fldChar w:fldCharType="separate"/>
      </w:r>
      <w:r>
        <w:t>9</w:t>
      </w:r>
      <w:r>
        <w:fldChar w:fldCharType="end"/>
      </w:r>
    </w:p>
    <w:p w14:paraId="40053785" w14:textId="095A3CB6" w:rsidR="0099162E" w:rsidRDefault="0099162E">
      <w:pPr>
        <w:pStyle w:val="32"/>
        <w:tabs>
          <w:tab w:val="left" w:pos="1134"/>
        </w:tabs>
        <w:rPr>
          <w:noProof/>
          <w:color w:val="auto"/>
          <w:kern w:val="2"/>
          <w:sz w:val="21"/>
          <w:szCs w:val="24"/>
          <w:lang w:val="en-US" w:eastAsia="ja-JP"/>
          <w14:ligatures w14:val="standardContextual"/>
        </w:rPr>
      </w:pPr>
      <w:r w:rsidRPr="006D5971">
        <w:rPr>
          <w:noProof/>
        </w:rPr>
        <w:t>4.1.1.</w:t>
      </w:r>
      <w:r>
        <w:rPr>
          <w:noProof/>
          <w:color w:val="auto"/>
          <w:kern w:val="2"/>
          <w:sz w:val="21"/>
          <w:szCs w:val="24"/>
          <w:lang w:val="en-US" w:eastAsia="ja-JP"/>
          <w14:ligatures w14:val="standardContextual"/>
        </w:rPr>
        <w:tab/>
      </w:r>
      <w:r>
        <w:rPr>
          <w:noProof/>
          <w:lang w:eastAsia="ja-JP"/>
        </w:rPr>
        <w:t>A</w:t>
      </w:r>
      <w:r>
        <w:rPr>
          <w:rFonts w:hint="eastAsia"/>
          <w:noProof/>
          <w:lang w:eastAsia="ja-JP"/>
        </w:rPr>
        <w:t>ptitude tests</w:t>
      </w:r>
      <w:r>
        <w:rPr>
          <w:noProof/>
        </w:rPr>
        <w:tab/>
      </w:r>
      <w:r>
        <w:rPr>
          <w:noProof/>
        </w:rPr>
        <w:fldChar w:fldCharType="begin"/>
      </w:r>
      <w:r>
        <w:rPr>
          <w:noProof/>
        </w:rPr>
        <w:instrText xml:space="preserve"> PAGEREF _Toc206686841 \h </w:instrText>
      </w:r>
      <w:r>
        <w:rPr>
          <w:noProof/>
        </w:rPr>
      </w:r>
      <w:r>
        <w:rPr>
          <w:noProof/>
        </w:rPr>
        <w:fldChar w:fldCharType="separate"/>
      </w:r>
      <w:r>
        <w:rPr>
          <w:noProof/>
        </w:rPr>
        <w:t>9</w:t>
      </w:r>
      <w:r>
        <w:rPr>
          <w:noProof/>
        </w:rPr>
        <w:fldChar w:fldCharType="end"/>
      </w:r>
    </w:p>
    <w:p w14:paraId="232FB479" w14:textId="4371D58A" w:rsidR="0099162E" w:rsidRDefault="0099162E">
      <w:pPr>
        <w:pStyle w:val="32"/>
        <w:tabs>
          <w:tab w:val="left" w:pos="1134"/>
        </w:tabs>
        <w:rPr>
          <w:noProof/>
          <w:color w:val="auto"/>
          <w:kern w:val="2"/>
          <w:sz w:val="21"/>
          <w:szCs w:val="24"/>
          <w:lang w:val="en-US" w:eastAsia="ja-JP"/>
          <w14:ligatures w14:val="standardContextual"/>
        </w:rPr>
      </w:pPr>
      <w:r w:rsidRPr="006D5971">
        <w:rPr>
          <w:noProof/>
        </w:rPr>
        <w:t>4.1.2.</w:t>
      </w:r>
      <w:r>
        <w:rPr>
          <w:noProof/>
          <w:color w:val="auto"/>
          <w:kern w:val="2"/>
          <w:sz w:val="21"/>
          <w:szCs w:val="24"/>
          <w:lang w:val="en-US" w:eastAsia="ja-JP"/>
          <w14:ligatures w14:val="standardContextual"/>
        </w:rPr>
        <w:tab/>
      </w:r>
      <w:r>
        <w:rPr>
          <w:noProof/>
          <w:lang w:eastAsia="ja-JP"/>
        </w:rPr>
        <w:t>P</w:t>
      </w:r>
      <w:r>
        <w:rPr>
          <w:rFonts w:hint="eastAsia"/>
          <w:noProof/>
          <w:lang w:eastAsia="ja-JP"/>
        </w:rPr>
        <w:t>ersonal</w:t>
      </w:r>
      <w:r w:rsidR="002C4E48">
        <w:rPr>
          <w:rFonts w:hint="eastAsia"/>
          <w:noProof/>
          <w:lang w:eastAsia="ja-JP"/>
        </w:rPr>
        <w:t>ity</w:t>
      </w:r>
      <w:r>
        <w:rPr>
          <w:rFonts w:hint="eastAsia"/>
          <w:noProof/>
          <w:lang w:eastAsia="ja-JP"/>
        </w:rPr>
        <w:t xml:space="preserve"> tests</w:t>
      </w:r>
      <w:r>
        <w:rPr>
          <w:noProof/>
        </w:rPr>
        <w:tab/>
      </w:r>
      <w:r>
        <w:rPr>
          <w:noProof/>
        </w:rPr>
        <w:fldChar w:fldCharType="begin"/>
      </w:r>
      <w:r>
        <w:rPr>
          <w:noProof/>
        </w:rPr>
        <w:instrText xml:space="preserve"> PAGEREF _Toc206686842 \h </w:instrText>
      </w:r>
      <w:r>
        <w:rPr>
          <w:noProof/>
        </w:rPr>
      </w:r>
      <w:r>
        <w:rPr>
          <w:noProof/>
        </w:rPr>
        <w:fldChar w:fldCharType="separate"/>
      </w:r>
      <w:r>
        <w:rPr>
          <w:noProof/>
        </w:rPr>
        <w:t>10</w:t>
      </w:r>
      <w:r>
        <w:rPr>
          <w:noProof/>
        </w:rPr>
        <w:fldChar w:fldCharType="end"/>
      </w:r>
    </w:p>
    <w:p w14:paraId="782B408C" w14:textId="38E45DA1" w:rsidR="0099162E" w:rsidRDefault="0099162E">
      <w:pPr>
        <w:pStyle w:val="21"/>
        <w:rPr>
          <w:color w:val="auto"/>
          <w:kern w:val="2"/>
          <w:sz w:val="21"/>
          <w:szCs w:val="24"/>
          <w:lang w:val="en-US" w:eastAsia="ja-JP"/>
          <w14:ligatures w14:val="standardContextual"/>
        </w:rPr>
      </w:pPr>
      <w:r w:rsidRPr="006D5971">
        <w:t>4.2.</w:t>
      </w:r>
      <w:r>
        <w:rPr>
          <w:color w:val="auto"/>
          <w:kern w:val="2"/>
          <w:sz w:val="21"/>
          <w:szCs w:val="24"/>
          <w:lang w:val="en-US" w:eastAsia="ja-JP"/>
          <w14:ligatures w14:val="standardContextual"/>
        </w:rPr>
        <w:tab/>
      </w:r>
      <w:r w:rsidR="002C4E48">
        <w:rPr>
          <w:rFonts w:hint="eastAsia"/>
          <w:color w:val="auto"/>
          <w:kern w:val="2"/>
          <w:sz w:val="21"/>
          <w:szCs w:val="24"/>
          <w:lang w:val="en-US" w:eastAsia="ja-JP"/>
          <w14:ligatures w14:val="standardContextual"/>
        </w:rPr>
        <w:t>Practical</w:t>
      </w:r>
      <w:r>
        <w:rPr>
          <w:lang w:eastAsia="ja-JP"/>
        </w:rPr>
        <w:t xml:space="preserve"> test</w:t>
      </w:r>
      <w:r w:rsidR="002C4E48">
        <w:rPr>
          <w:rFonts w:hint="eastAsia"/>
          <w:lang w:eastAsia="ja-JP"/>
        </w:rPr>
        <w:t>s</w:t>
      </w:r>
      <w:r>
        <w:rPr>
          <w:lang w:eastAsia="ja-JP"/>
        </w:rPr>
        <w:t xml:space="preserve"> </w:t>
      </w:r>
      <w:r w:rsidR="002C4E48">
        <w:rPr>
          <w:rFonts w:hint="eastAsia"/>
          <w:lang w:eastAsia="ja-JP"/>
        </w:rPr>
        <w:t>or exercises</w:t>
      </w:r>
      <w:r>
        <w:tab/>
      </w:r>
      <w:r>
        <w:fldChar w:fldCharType="begin"/>
      </w:r>
      <w:r>
        <w:instrText xml:space="preserve"> PAGEREF _Toc206686843 \h </w:instrText>
      </w:r>
      <w:r>
        <w:fldChar w:fldCharType="separate"/>
      </w:r>
      <w:r>
        <w:t>11</w:t>
      </w:r>
      <w:r>
        <w:fldChar w:fldCharType="end"/>
      </w:r>
    </w:p>
    <w:p w14:paraId="2E583CB6" w14:textId="09B22146" w:rsidR="0099162E" w:rsidRDefault="0099162E">
      <w:pPr>
        <w:pStyle w:val="32"/>
        <w:tabs>
          <w:tab w:val="left" w:pos="1134"/>
        </w:tabs>
        <w:rPr>
          <w:noProof/>
          <w:color w:val="auto"/>
          <w:kern w:val="2"/>
          <w:sz w:val="21"/>
          <w:szCs w:val="24"/>
          <w:lang w:val="en-US" w:eastAsia="ja-JP"/>
          <w14:ligatures w14:val="standardContextual"/>
        </w:rPr>
      </w:pPr>
      <w:r w:rsidRPr="006D5971">
        <w:rPr>
          <w:noProof/>
        </w:rPr>
        <w:t>4.2.1.</w:t>
      </w:r>
      <w:r>
        <w:rPr>
          <w:noProof/>
          <w:color w:val="auto"/>
          <w:kern w:val="2"/>
          <w:sz w:val="21"/>
          <w:szCs w:val="24"/>
          <w:lang w:val="en-US" w:eastAsia="ja-JP"/>
          <w14:ligatures w14:val="standardContextual"/>
        </w:rPr>
        <w:tab/>
      </w:r>
      <w:r>
        <w:rPr>
          <w:noProof/>
          <w:lang w:eastAsia="ja-JP"/>
        </w:rPr>
        <w:t>VTS-S</w:t>
      </w:r>
      <w:r>
        <w:rPr>
          <w:rFonts w:hint="eastAsia"/>
          <w:noProof/>
          <w:lang w:eastAsia="ja-JP"/>
        </w:rPr>
        <w:t>imulation</w:t>
      </w:r>
      <w:r>
        <w:rPr>
          <w:noProof/>
        </w:rPr>
        <w:tab/>
      </w:r>
      <w:r>
        <w:rPr>
          <w:noProof/>
        </w:rPr>
        <w:fldChar w:fldCharType="begin"/>
      </w:r>
      <w:r>
        <w:rPr>
          <w:noProof/>
        </w:rPr>
        <w:instrText xml:space="preserve"> PAGEREF _Toc206686844 \h </w:instrText>
      </w:r>
      <w:r>
        <w:rPr>
          <w:noProof/>
        </w:rPr>
      </w:r>
      <w:r>
        <w:rPr>
          <w:noProof/>
        </w:rPr>
        <w:fldChar w:fldCharType="separate"/>
      </w:r>
      <w:r>
        <w:rPr>
          <w:noProof/>
        </w:rPr>
        <w:t>11</w:t>
      </w:r>
      <w:r>
        <w:rPr>
          <w:noProof/>
        </w:rPr>
        <w:fldChar w:fldCharType="end"/>
      </w:r>
    </w:p>
    <w:p w14:paraId="0A1DE3B8" w14:textId="7744F01F" w:rsidR="0099162E" w:rsidRDefault="0099162E">
      <w:pPr>
        <w:pStyle w:val="32"/>
        <w:tabs>
          <w:tab w:val="left" w:pos="1134"/>
        </w:tabs>
        <w:rPr>
          <w:noProof/>
          <w:color w:val="auto"/>
          <w:kern w:val="2"/>
          <w:sz w:val="21"/>
          <w:szCs w:val="24"/>
          <w:lang w:val="en-US" w:eastAsia="ja-JP"/>
          <w14:ligatures w14:val="standardContextual"/>
        </w:rPr>
      </w:pPr>
      <w:r w:rsidRPr="006D5971">
        <w:rPr>
          <w:noProof/>
        </w:rPr>
        <w:t>4.2.2.</w:t>
      </w:r>
      <w:r>
        <w:rPr>
          <w:noProof/>
          <w:color w:val="auto"/>
          <w:kern w:val="2"/>
          <w:sz w:val="21"/>
          <w:szCs w:val="24"/>
          <w:lang w:val="en-US" w:eastAsia="ja-JP"/>
          <w14:ligatures w14:val="standardContextual"/>
        </w:rPr>
        <w:tab/>
      </w:r>
      <w:r>
        <w:rPr>
          <w:noProof/>
          <w:lang w:eastAsia="ja-JP"/>
        </w:rPr>
        <w:t>A</w:t>
      </w:r>
      <w:r>
        <w:rPr>
          <w:rFonts w:hint="eastAsia"/>
          <w:noProof/>
          <w:lang w:eastAsia="ja-JP"/>
        </w:rPr>
        <w:t>ccuracy under time pressure test</w:t>
      </w:r>
      <w:r>
        <w:rPr>
          <w:noProof/>
        </w:rPr>
        <w:tab/>
      </w:r>
      <w:r>
        <w:rPr>
          <w:noProof/>
        </w:rPr>
        <w:fldChar w:fldCharType="begin"/>
      </w:r>
      <w:r>
        <w:rPr>
          <w:noProof/>
        </w:rPr>
        <w:instrText xml:space="preserve"> PAGEREF _Toc206686845 \h </w:instrText>
      </w:r>
      <w:r>
        <w:rPr>
          <w:noProof/>
        </w:rPr>
      </w:r>
      <w:r>
        <w:rPr>
          <w:noProof/>
        </w:rPr>
        <w:fldChar w:fldCharType="separate"/>
      </w:r>
      <w:r>
        <w:rPr>
          <w:noProof/>
        </w:rPr>
        <w:t>12</w:t>
      </w:r>
      <w:r>
        <w:rPr>
          <w:noProof/>
        </w:rPr>
        <w:fldChar w:fldCharType="end"/>
      </w:r>
    </w:p>
    <w:p w14:paraId="37B5B5E7" w14:textId="66BBF9DA" w:rsidR="0099162E" w:rsidRDefault="0099162E">
      <w:pPr>
        <w:pStyle w:val="32"/>
        <w:tabs>
          <w:tab w:val="left" w:pos="1134"/>
        </w:tabs>
        <w:rPr>
          <w:noProof/>
          <w:color w:val="auto"/>
          <w:kern w:val="2"/>
          <w:sz w:val="21"/>
          <w:szCs w:val="24"/>
          <w:lang w:val="en-US" w:eastAsia="ja-JP"/>
          <w14:ligatures w14:val="standardContextual"/>
        </w:rPr>
      </w:pPr>
      <w:r w:rsidRPr="006D5971">
        <w:rPr>
          <w:noProof/>
        </w:rPr>
        <w:t>4.2.3.</w:t>
      </w:r>
      <w:r>
        <w:rPr>
          <w:noProof/>
          <w:color w:val="auto"/>
          <w:kern w:val="2"/>
          <w:sz w:val="21"/>
          <w:szCs w:val="24"/>
          <w:lang w:val="en-US" w:eastAsia="ja-JP"/>
          <w14:ligatures w14:val="standardContextual"/>
        </w:rPr>
        <w:tab/>
      </w:r>
      <w:r>
        <w:rPr>
          <w:noProof/>
          <w:lang w:eastAsia="ja-JP"/>
        </w:rPr>
        <w:t>W</w:t>
      </w:r>
      <w:r>
        <w:rPr>
          <w:rFonts w:hint="eastAsia"/>
          <w:noProof/>
          <w:lang w:eastAsia="ja-JP"/>
        </w:rPr>
        <w:t>orking memory test</w:t>
      </w:r>
      <w:r>
        <w:rPr>
          <w:noProof/>
        </w:rPr>
        <w:tab/>
      </w:r>
      <w:r>
        <w:rPr>
          <w:noProof/>
        </w:rPr>
        <w:fldChar w:fldCharType="begin"/>
      </w:r>
      <w:r>
        <w:rPr>
          <w:noProof/>
        </w:rPr>
        <w:instrText xml:space="preserve"> PAGEREF _Toc206686846 \h </w:instrText>
      </w:r>
      <w:r>
        <w:rPr>
          <w:noProof/>
        </w:rPr>
      </w:r>
      <w:r>
        <w:rPr>
          <w:noProof/>
        </w:rPr>
        <w:fldChar w:fldCharType="separate"/>
      </w:r>
      <w:r>
        <w:rPr>
          <w:noProof/>
        </w:rPr>
        <w:t>12</w:t>
      </w:r>
      <w:r>
        <w:rPr>
          <w:noProof/>
        </w:rPr>
        <w:fldChar w:fldCharType="end"/>
      </w:r>
    </w:p>
    <w:p w14:paraId="51103143" w14:textId="3CC93A78" w:rsidR="0099162E" w:rsidRDefault="0099162E">
      <w:pPr>
        <w:pStyle w:val="21"/>
        <w:rPr>
          <w:color w:val="auto"/>
          <w:kern w:val="2"/>
          <w:sz w:val="21"/>
          <w:szCs w:val="24"/>
          <w:lang w:val="en-US" w:eastAsia="ja-JP"/>
          <w14:ligatures w14:val="standardContextual"/>
        </w:rPr>
      </w:pPr>
      <w:r w:rsidRPr="006D5971">
        <w:t>4.3.</w:t>
      </w:r>
      <w:r>
        <w:rPr>
          <w:color w:val="auto"/>
          <w:kern w:val="2"/>
          <w:sz w:val="21"/>
          <w:szCs w:val="24"/>
          <w:lang w:val="en-US" w:eastAsia="ja-JP"/>
          <w14:ligatures w14:val="standardContextual"/>
        </w:rPr>
        <w:tab/>
      </w:r>
      <w:r>
        <w:rPr>
          <w:lang w:eastAsia="ja-JP"/>
        </w:rPr>
        <w:t>I</w:t>
      </w:r>
      <w:r>
        <w:rPr>
          <w:rFonts w:hint="eastAsia"/>
          <w:lang w:eastAsia="ja-JP"/>
        </w:rPr>
        <w:t>nterview</w:t>
      </w:r>
      <w:r>
        <w:tab/>
      </w:r>
      <w:r>
        <w:fldChar w:fldCharType="begin"/>
      </w:r>
      <w:r>
        <w:instrText xml:space="preserve"> PAGEREF _Toc206686847 \h </w:instrText>
      </w:r>
      <w:r>
        <w:fldChar w:fldCharType="separate"/>
      </w:r>
      <w:r>
        <w:t>12</w:t>
      </w:r>
      <w:r>
        <w:fldChar w:fldCharType="end"/>
      </w:r>
    </w:p>
    <w:p w14:paraId="753EC914" w14:textId="37A8E4C4" w:rsidR="0099162E" w:rsidRDefault="0099162E">
      <w:pPr>
        <w:pStyle w:val="11"/>
        <w:rPr>
          <w:b w:val="0"/>
          <w:caps w:val="0"/>
          <w:color w:val="auto"/>
          <w:kern w:val="2"/>
          <w:sz w:val="21"/>
          <w:szCs w:val="24"/>
          <w:lang w:val="en-US" w:eastAsia="ja-JP"/>
          <w14:ligatures w14:val="standardContextual"/>
        </w:rPr>
      </w:pPr>
      <w:r w:rsidRPr="006D5971">
        <w:t>5.</w:t>
      </w:r>
      <w:r>
        <w:rPr>
          <w:b w:val="0"/>
          <w:caps w:val="0"/>
          <w:color w:val="auto"/>
          <w:kern w:val="2"/>
          <w:sz w:val="21"/>
          <w:szCs w:val="24"/>
          <w:lang w:val="en-US" w:eastAsia="ja-JP"/>
          <w14:ligatures w14:val="standardContextual"/>
        </w:rPr>
        <w:tab/>
      </w:r>
      <w:r>
        <w:rPr>
          <w:lang w:eastAsia="ja-JP"/>
        </w:rPr>
        <w:t>use of assessment outcomes</w:t>
      </w:r>
      <w:r>
        <w:tab/>
      </w:r>
      <w:r>
        <w:fldChar w:fldCharType="begin"/>
      </w:r>
      <w:r>
        <w:instrText xml:space="preserve"> PAGEREF _Toc206686848 \h </w:instrText>
      </w:r>
      <w:r>
        <w:fldChar w:fldCharType="separate"/>
      </w:r>
      <w:r>
        <w:t>13</w:t>
      </w:r>
      <w:r>
        <w:fldChar w:fldCharType="end"/>
      </w:r>
    </w:p>
    <w:p w14:paraId="04B4FA22" w14:textId="3C883F27" w:rsidR="0099162E" w:rsidRDefault="0099162E">
      <w:pPr>
        <w:pStyle w:val="11"/>
        <w:rPr>
          <w:b w:val="0"/>
          <w:caps w:val="0"/>
          <w:color w:val="auto"/>
          <w:kern w:val="2"/>
          <w:sz w:val="21"/>
          <w:szCs w:val="24"/>
          <w:lang w:val="en-US" w:eastAsia="ja-JP"/>
          <w14:ligatures w14:val="standardContextual"/>
        </w:rPr>
      </w:pPr>
      <w:r w:rsidRPr="006D5971">
        <w:t>6.</w:t>
      </w:r>
      <w:r>
        <w:rPr>
          <w:b w:val="0"/>
          <w:caps w:val="0"/>
          <w:color w:val="auto"/>
          <w:kern w:val="2"/>
          <w:sz w:val="21"/>
          <w:szCs w:val="24"/>
          <w:lang w:val="en-US" w:eastAsia="ja-JP"/>
          <w14:ligatures w14:val="standardContextual"/>
        </w:rPr>
        <w:tab/>
      </w:r>
      <w:r>
        <w:rPr>
          <w:lang w:eastAsia="ja-JP"/>
        </w:rPr>
        <w:t>Review and Update of Assessment Methods</w:t>
      </w:r>
      <w:r>
        <w:tab/>
      </w:r>
      <w:r>
        <w:fldChar w:fldCharType="begin"/>
      </w:r>
      <w:r>
        <w:instrText xml:space="preserve"> PAGEREF _Toc206686849 \h </w:instrText>
      </w:r>
      <w:r>
        <w:fldChar w:fldCharType="separate"/>
      </w:r>
      <w:r>
        <w:t>14</w:t>
      </w:r>
      <w:r>
        <w:fldChar w:fldCharType="end"/>
      </w:r>
    </w:p>
    <w:p w14:paraId="2DEC9330" w14:textId="55DCFE1B" w:rsidR="0099162E" w:rsidRDefault="0099162E">
      <w:pPr>
        <w:pStyle w:val="11"/>
        <w:rPr>
          <w:b w:val="0"/>
          <w:caps w:val="0"/>
          <w:color w:val="auto"/>
          <w:kern w:val="2"/>
          <w:sz w:val="21"/>
          <w:szCs w:val="24"/>
          <w:lang w:val="en-US" w:eastAsia="ja-JP"/>
          <w14:ligatures w14:val="standardContextual"/>
        </w:rPr>
      </w:pPr>
      <w:r w:rsidRPr="006D5971">
        <w:rPr>
          <w:caps w:val="0"/>
        </w:rPr>
        <w:t>7.</w:t>
      </w:r>
      <w:r>
        <w:rPr>
          <w:b w:val="0"/>
          <w:caps w:val="0"/>
          <w:color w:val="auto"/>
          <w:kern w:val="2"/>
          <w:sz w:val="21"/>
          <w:szCs w:val="24"/>
          <w:lang w:val="en-US" w:eastAsia="ja-JP"/>
          <w14:ligatures w14:val="standardContextual"/>
        </w:rPr>
        <w:tab/>
      </w:r>
      <w:r w:rsidRPr="006D5971">
        <w:rPr>
          <w:caps w:val="0"/>
        </w:rPr>
        <w:t>DEFINITIONS</w:t>
      </w:r>
      <w:r>
        <w:tab/>
      </w:r>
      <w:r>
        <w:fldChar w:fldCharType="begin"/>
      </w:r>
      <w:r>
        <w:instrText xml:space="preserve"> PAGEREF _Toc206686850 \h </w:instrText>
      </w:r>
      <w:r>
        <w:fldChar w:fldCharType="separate"/>
      </w:r>
      <w:r>
        <w:t>14</w:t>
      </w:r>
      <w:r>
        <w:fldChar w:fldCharType="end"/>
      </w:r>
    </w:p>
    <w:p w14:paraId="67D7720D" w14:textId="05D1D6AC" w:rsidR="0099162E" w:rsidRDefault="0099162E">
      <w:pPr>
        <w:pStyle w:val="11"/>
        <w:rPr>
          <w:b w:val="0"/>
          <w:caps w:val="0"/>
          <w:color w:val="auto"/>
          <w:kern w:val="2"/>
          <w:sz w:val="21"/>
          <w:szCs w:val="24"/>
          <w:lang w:val="en-US" w:eastAsia="ja-JP"/>
          <w14:ligatures w14:val="standardContextual"/>
        </w:rPr>
      </w:pPr>
      <w:r w:rsidRPr="006D5971">
        <w:t>8.</w:t>
      </w:r>
      <w:r>
        <w:rPr>
          <w:b w:val="0"/>
          <w:caps w:val="0"/>
          <w:color w:val="auto"/>
          <w:kern w:val="2"/>
          <w:sz w:val="21"/>
          <w:szCs w:val="24"/>
          <w:lang w:val="en-US" w:eastAsia="ja-JP"/>
          <w14:ligatures w14:val="standardContextual"/>
        </w:rPr>
        <w:tab/>
      </w:r>
      <w:r>
        <w:t>abbreviations</w:t>
      </w:r>
      <w:r>
        <w:tab/>
      </w:r>
      <w:r>
        <w:fldChar w:fldCharType="begin"/>
      </w:r>
      <w:r>
        <w:instrText xml:space="preserve"> PAGEREF _Toc206686851 \h </w:instrText>
      </w:r>
      <w:r>
        <w:fldChar w:fldCharType="separate"/>
      </w:r>
      <w:r>
        <w:t>15</w:t>
      </w:r>
      <w:r>
        <w:fldChar w:fldCharType="end"/>
      </w:r>
    </w:p>
    <w:p w14:paraId="4F3F3FDA" w14:textId="533CFCEB" w:rsidR="0099162E" w:rsidRDefault="0099162E">
      <w:pPr>
        <w:pStyle w:val="11"/>
        <w:rPr>
          <w:b w:val="0"/>
          <w:caps w:val="0"/>
          <w:color w:val="auto"/>
          <w:kern w:val="2"/>
          <w:sz w:val="21"/>
          <w:szCs w:val="24"/>
          <w:lang w:val="en-US" w:eastAsia="ja-JP"/>
          <w14:ligatures w14:val="standardContextual"/>
        </w:rPr>
      </w:pPr>
      <w:r w:rsidRPr="006D5971">
        <w:t>9.</w:t>
      </w:r>
      <w:r>
        <w:rPr>
          <w:b w:val="0"/>
          <w:caps w:val="0"/>
          <w:color w:val="auto"/>
          <w:kern w:val="2"/>
          <w:sz w:val="21"/>
          <w:szCs w:val="24"/>
          <w:lang w:val="en-US" w:eastAsia="ja-JP"/>
          <w14:ligatures w14:val="standardContextual"/>
        </w:rPr>
        <w:tab/>
      </w:r>
      <w:r>
        <w:t>references</w:t>
      </w:r>
      <w:r>
        <w:tab/>
      </w:r>
      <w:r>
        <w:fldChar w:fldCharType="begin"/>
      </w:r>
      <w:r>
        <w:instrText xml:space="preserve"> PAGEREF _Toc206686852 \h </w:instrText>
      </w:r>
      <w:r>
        <w:fldChar w:fldCharType="separate"/>
      </w:r>
      <w:r>
        <w:t>15</w:t>
      </w:r>
      <w:r>
        <w:fldChar w:fldCharType="end"/>
      </w:r>
    </w:p>
    <w:p w14:paraId="3136D6C3" w14:textId="0CC7EB8E" w:rsidR="00642025" w:rsidRPr="00F55AD7" w:rsidRDefault="000C2857" w:rsidP="00CB1D11">
      <w:pPr>
        <w:pStyle w:val="a2"/>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1EDE3E93" w:rsidR="00D15F11" w:rsidRDefault="00D15F11" w:rsidP="00CB1D11">
      <w:pPr>
        <w:pStyle w:val="af0"/>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ins w:id="37"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38" w:author="ynakai" w:date="2025-05-12T10:18:00Z" w16du:dateUtc="2025-05-12T01:18:00Z">
        <w:r w:rsidDel="005C7A38">
          <w:rPr>
            <w:noProof/>
          </w:rPr>
          <w:delText>5</w:delText>
        </w:r>
      </w:del>
      <w:r>
        <w:rPr>
          <w:noProof/>
        </w:rPr>
        <w:fldChar w:fldCharType="end"/>
      </w:r>
    </w:p>
    <w:p w14:paraId="310E47B9" w14:textId="62A69887" w:rsidR="00D15F11" w:rsidRDefault="00D15F11" w:rsidP="00CB1D11">
      <w:pPr>
        <w:pStyle w:val="af0"/>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ins w:id="39"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40" w:author="ynakai" w:date="2025-05-12T10:18:00Z" w16du:dateUtc="2025-05-12T01:18:00Z">
        <w:r w:rsidDel="005C7A38">
          <w:rPr>
            <w:noProof/>
          </w:rPr>
          <w:delText>5</w:delText>
        </w:r>
      </w:del>
      <w:r>
        <w:rPr>
          <w:noProof/>
        </w:rPr>
        <w:fldChar w:fldCharType="end"/>
      </w:r>
    </w:p>
    <w:p w14:paraId="0BE26372" w14:textId="77777777" w:rsidR="00161325" w:rsidRPr="00CB7D0F" w:rsidRDefault="00D15F11" w:rsidP="00CB1D11">
      <w:pPr>
        <w:pStyle w:val="a2"/>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353FE57" w:rsidR="00D80A15" w:rsidRDefault="00923B4D" w:rsidP="00CB1D11">
      <w:pPr>
        <w:pStyle w:val="af0"/>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ins w:id="41"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42" w:author="ynakai" w:date="2025-05-12T10:18:00Z" w16du:dateUtc="2025-05-12T01:18:00Z">
        <w:r w:rsidR="00D80A15" w:rsidDel="005C7A38">
          <w:rPr>
            <w:noProof/>
          </w:rPr>
          <w:delText>4</w:delText>
        </w:r>
      </w:del>
      <w:r w:rsidR="00D80A15">
        <w:rPr>
          <w:noProof/>
        </w:rPr>
        <w:fldChar w:fldCharType="end"/>
      </w:r>
    </w:p>
    <w:p w14:paraId="0BA57EA7" w14:textId="621B5146" w:rsidR="00D80A15" w:rsidRDefault="00D80A15" w:rsidP="00CB1D11">
      <w:pPr>
        <w:pStyle w:val="af0"/>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ins w:id="43"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44" w:author="ynakai" w:date="2025-05-12T10:18:00Z" w16du:dateUtc="2025-05-12T01:18:00Z">
        <w:r w:rsidDel="005C7A38">
          <w:rPr>
            <w:noProof/>
          </w:rPr>
          <w:delText>5</w:delText>
        </w:r>
      </w:del>
      <w:r>
        <w:rPr>
          <w:noProof/>
        </w:rPr>
        <w:fldChar w:fldCharType="end"/>
      </w:r>
    </w:p>
    <w:p w14:paraId="66F89426" w14:textId="4ECE6F2D" w:rsidR="00D80A15" w:rsidRDefault="00D80A15" w:rsidP="00CB1D11">
      <w:pPr>
        <w:pStyle w:val="af0"/>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ins w:id="45" w:author="ynakai" w:date="2025-08-21T15:17:00Z" w16du:dateUtc="2025-08-21T06:17:00Z">
        <w:r w:rsidR="00886B8B">
          <w:rPr>
            <w:rFonts w:hint="eastAsia"/>
            <w:b/>
            <w:bCs/>
            <w:noProof/>
            <w:lang w:eastAsia="ja-JP"/>
          </w:rPr>
          <w:t>エラー</w:t>
        </w:r>
        <w:r w:rsidR="00886B8B">
          <w:rPr>
            <w:rFonts w:hint="eastAsia"/>
            <w:b/>
            <w:bCs/>
            <w:noProof/>
            <w:lang w:eastAsia="ja-JP"/>
          </w:rPr>
          <w:t xml:space="preserve">! </w:t>
        </w:r>
        <w:r w:rsidR="00886B8B">
          <w:rPr>
            <w:rFonts w:hint="eastAsia"/>
            <w:b/>
            <w:bCs/>
            <w:noProof/>
            <w:lang w:eastAsia="ja-JP"/>
          </w:rPr>
          <w:t>ブックマークが定義されていません。</w:t>
        </w:r>
      </w:ins>
      <w:del w:id="46" w:author="ynakai" w:date="2025-05-12T10:18:00Z" w16du:dateUtc="2025-05-12T01:18:00Z">
        <w:r w:rsidDel="005C7A38">
          <w:rPr>
            <w:noProof/>
          </w:rPr>
          <w:delText>7</w:delText>
        </w:r>
      </w:del>
      <w:r>
        <w:rPr>
          <w:noProof/>
        </w:rPr>
        <w:fldChar w:fldCharType="end"/>
      </w:r>
    </w:p>
    <w:p w14:paraId="69585A95" w14:textId="77777777" w:rsidR="005E4659" w:rsidRPr="00176BB8" w:rsidRDefault="00923B4D" w:rsidP="00CB1D11">
      <w:pPr>
        <w:pStyle w:val="a2"/>
        <w:suppressAutoHyphens/>
      </w:pPr>
      <w:r w:rsidRPr="00F55AD7">
        <w:fldChar w:fldCharType="end"/>
      </w:r>
    </w:p>
    <w:p w14:paraId="7D97EBBA" w14:textId="77777777" w:rsidR="00176BB8" w:rsidRPr="00176BB8" w:rsidRDefault="00176BB8" w:rsidP="00CB1D11">
      <w:pPr>
        <w:pStyle w:val="af0"/>
        <w:suppressAutoHyphens/>
      </w:pPr>
    </w:p>
    <w:p w14:paraId="483B4A76" w14:textId="77777777" w:rsidR="00790277" w:rsidRPr="00462095" w:rsidRDefault="00790277" w:rsidP="00CB1D11">
      <w:pPr>
        <w:pStyle w:val="a2"/>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906A07D" w:rsidR="004944C8" w:rsidRPr="00F55AD7" w:rsidRDefault="007F09F3" w:rsidP="00CB1D11">
      <w:pPr>
        <w:pStyle w:val="1"/>
        <w:suppressAutoHyphens/>
      </w:pPr>
      <w:bookmarkStart w:id="47" w:name="_Toc206686833"/>
      <w:r>
        <w:rPr>
          <w:rFonts w:hint="eastAsia"/>
          <w:lang w:eastAsia="ja-JP"/>
        </w:rPr>
        <w:lastRenderedPageBreak/>
        <w:t>INTRODUCTION</w:t>
      </w:r>
      <w:bookmarkEnd w:id="47"/>
    </w:p>
    <w:p w14:paraId="30566B26" w14:textId="77777777" w:rsidR="003A6A32" w:rsidRDefault="003A6A32" w:rsidP="00CB1D11">
      <w:pPr>
        <w:pStyle w:val="Heading1separationline"/>
        <w:suppressAutoHyphens/>
      </w:pPr>
    </w:p>
    <w:p w14:paraId="20BAB9CA" w14:textId="0B41F07E" w:rsidR="00CA4BBA" w:rsidRPr="000A4C60" w:rsidRDefault="00CA4BBA" w:rsidP="00CA4BBA">
      <w:pPr>
        <w:pStyle w:val="a2"/>
        <w:suppressAutoHyphens/>
        <w:rPr>
          <w:lang w:val="en-US" w:eastAsia="ja-JP"/>
        </w:rPr>
      </w:pPr>
      <w:bookmarkStart w:id="48" w:name="_Hlk59200746"/>
      <w:r w:rsidRPr="000A4C60">
        <w:rPr>
          <w:rFonts w:hint="eastAsia"/>
          <w:lang w:val="en-US" w:eastAsia="ja-JP"/>
        </w:rPr>
        <w:t xml:space="preserve">IMO Resolution A.1158(32) Guidelines for Vessel Traffic Services </w:t>
      </w:r>
      <w:r w:rsidR="00964B9B">
        <w:rPr>
          <w:rFonts w:hint="eastAsia"/>
          <w:lang w:val="en-US" w:eastAsia="ja-JP"/>
        </w:rPr>
        <w:t>emphasize</w:t>
      </w:r>
      <w:r w:rsidRPr="000A4C60">
        <w:rPr>
          <w:rFonts w:hint="eastAsia"/>
          <w:lang w:val="en-US" w:eastAsia="ja-JP"/>
        </w:rPr>
        <w:t>s that:</w:t>
      </w:r>
    </w:p>
    <w:p w14:paraId="20ECF150" w14:textId="0F782837" w:rsidR="00A14576" w:rsidRPr="00D33FE5" w:rsidRDefault="006A6D8C" w:rsidP="00D33FE5">
      <w:pPr>
        <w:pStyle w:val="a2"/>
        <w:suppressAutoHyphens/>
        <w:ind w:firstLine="708"/>
        <w:rPr>
          <w:lang w:val="en-US" w:eastAsia="ja-JP"/>
        </w:rPr>
      </w:pPr>
      <w:r>
        <w:rPr>
          <w:lang w:val="en-US" w:eastAsia="ja-JP"/>
        </w:rPr>
        <w:t>“</w:t>
      </w:r>
      <w:r w:rsidR="006E525D" w:rsidRPr="000A4C60">
        <w:rPr>
          <w:rFonts w:hint="eastAsia"/>
          <w:lang w:val="en-US" w:eastAsia="ja-JP"/>
        </w:rPr>
        <w:t>A</w:t>
      </w:r>
      <w:r w:rsidR="00CA4BBA" w:rsidRPr="000A4C60">
        <w:rPr>
          <w:rFonts w:hint="eastAsia"/>
          <w:lang w:val="en-US" w:eastAsia="ja-JP"/>
        </w:rPr>
        <w:t xml:space="preserve"> </w:t>
      </w:r>
      <w:r w:rsidR="00CA4BBA" w:rsidRPr="000A4C60">
        <w:rPr>
          <w:lang w:val="en-US" w:eastAsia="ja-JP"/>
        </w:rPr>
        <w:t>major factor in the operation of VTS is the competence of their personnel.</w:t>
      </w:r>
      <w:r>
        <w:rPr>
          <w:lang w:val="en-US" w:eastAsia="ja-JP"/>
        </w:rPr>
        <w:t>”</w:t>
      </w:r>
      <w:bookmarkStart w:id="49" w:name="_Hlk198046508"/>
    </w:p>
    <w:bookmarkEnd w:id="49"/>
    <w:p w14:paraId="1540F6D2" w14:textId="11537ACA" w:rsidR="006A6D8C" w:rsidRPr="006A6D8C" w:rsidRDefault="00C33476" w:rsidP="007D5DE5">
      <w:pPr>
        <w:pStyle w:val="a2"/>
        <w:rPr>
          <w:lang w:eastAsia="ja-JP"/>
        </w:rPr>
      </w:pPr>
      <w:r>
        <w:rPr>
          <w:rFonts w:hint="eastAsia"/>
          <w:lang w:eastAsia="ja-JP"/>
        </w:rPr>
        <w:t xml:space="preserve">Similarly, </w:t>
      </w:r>
      <w:r w:rsidR="006A6D8C" w:rsidRPr="006A6D8C">
        <w:rPr>
          <w:rFonts w:hint="eastAsia"/>
          <w:lang w:eastAsia="ja-JP"/>
        </w:rPr>
        <w:t xml:space="preserve">IALA G1156 </w:t>
      </w:r>
      <w:r w:rsidR="00151542" w:rsidRPr="00151542">
        <w:rPr>
          <w:lang w:eastAsia="ja-JP"/>
        </w:rPr>
        <w:t>R</w:t>
      </w:r>
      <w:r w:rsidR="00151542">
        <w:rPr>
          <w:rFonts w:hint="eastAsia"/>
          <w:lang w:eastAsia="ja-JP"/>
        </w:rPr>
        <w:t>ecruitment</w:t>
      </w:r>
      <w:r w:rsidR="00151542" w:rsidRPr="00151542">
        <w:rPr>
          <w:lang w:eastAsia="ja-JP"/>
        </w:rPr>
        <w:t xml:space="preserve">, </w:t>
      </w:r>
      <w:r w:rsidR="00151542">
        <w:rPr>
          <w:rFonts w:hint="eastAsia"/>
          <w:lang w:eastAsia="ja-JP"/>
        </w:rPr>
        <w:t>Training and Certification of</w:t>
      </w:r>
      <w:r w:rsidR="00151542" w:rsidRPr="00151542">
        <w:rPr>
          <w:lang w:eastAsia="ja-JP"/>
        </w:rPr>
        <w:t xml:space="preserve"> VTS P</w:t>
      </w:r>
      <w:r w:rsidR="00151542">
        <w:rPr>
          <w:rFonts w:hint="eastAsia"/>
          <w:lang w:eastAsia="ja-JP"/>
        </w:rPr>
        <w:t xml:space="preserve">ersonal </w:t>
      </w:r>
      <w:r w:rsidR="00964B9B">
        <w:rPr>
          <w:rFonts w:hint="eastAsia"/>
          <w:lang w:eastAsia="ja-JP"/>
        </w:rPr>
        <w:t xml:space="preserve">highlights the importance of </w:t>
      </w:r>
      <w:r w:rsidR="00DB0D86">
        <w:rPr>
          <w:rFonts w:hint="eastAsia"/>
          <w:lang w:val="en-US" w:eastAsia="ja-JP"/>
        </w:rPr>
        <w:t>having p</w:t>
      </w:r>
      <w:r w:rsidR="006A6D8C" w:rsidRPr="006A6D8C">
        <w:rPr>
          <w:lang w:val="en-US" w:eastAsia="ja-JP"/>
        </w:rPr>
        <w:t>olicies and processes for the selection and recruitment of VTS personnel</w:t>
      </w:r>
      <w:r w:rsidR="00DB0D86">
        <w:rPr>
          <w:rFonts w:hint="eastAsia"/>
          <w:lang w:val="en-US" w:eastAsia="ja-JP"/>
        </w:rPr>
        <w:t>.</w:t>
      </w:r>
      <w:r w:rsidR="006A6D8C" w:rsidRPr="006A6D8C">
        <w:rPr>
          <w:lang w:val="en-US" w:eastAsia="ja-JP"/>
        </w:rPr>
        <w:t xml:space="preserve"> This may include minimum entry requirements such as:</w:t>
      </w:r>
    </w:p>
    <w:p w14:paraId="5457C9CB" w14:textId="77777777" w:rsidR="006A6D8C" w:rsidRPr="006A6D8C" w:rsidRDefault="006A6D8C" w:rsidP="00D33FE5">
      <w:pPr>
        <w:pStyle w:val="a2"/>
        <w:numPr>
          <w:ilvl w:val="0"/>
          <w:numId w:val="46"/>
        </w:numPr>
        <w:ind w:leftChars="393" w:left="1147"/>
        <w:rPr>
          <w:lang w:eastAsia="ja-JP"/>
        </w:rPr>
      </w:pPr>
      <w:r w:rsidRPr="006A6D8C">
        <w:rPr>
          <w:rFonts w:hint="eastAsia"/>
          <w:lang w:eastAsia="ja-JP"/>
        </w:rPr>
        <w:t xml:space="preserve">prior </w:t>
      </w:r>
      <w:r w:rsidRPr="006A6D8C">
        <w:rPr>
          <w:lang w:eastAsia="ja-JP"/>
        </w:rPr>
        <w:t>skills</w:t>
      </w:r>
      <w:r w:rsidRPr="006A6D8C">
        <w:rPr>
          <w:rFonts w:hint="eastAsia"/>
          <w:lang w:eastAsia="ja-JP"/>
        </w:rPr>
        <w:t xml:space="preserve"> and knowledge;</w:t>
      </w:r>
    </w:p>
    <w:p w14:paraId="46E541E5" w14:textId="77777777" w:rsidR="006A6D8C" w:rsidRPr="006A6D8C" w:rsidRDefault="006A6D8C" w:rsidP="00D33FE5">
      <w:pPr>
        <w:pStyle w:val="a2"/>
        <w:numPr>
          <w:ilvl w:val="0"/>
          <w:numId w:val="46"/>
        </w:numPr>
        <w:ind w:leftChars="393" w:left="1147"/>
        <w:rPr>
          <w:lang w:eastAsia="ja-JP"/>
        </w:rPr>
      </w:pPr>
      <w:r w:rsidRPr="006A6D8C">
        <w:rPr>
          <w:rFonts w:hint="eastAsia"/>
          <w:lang w:eastAsia="ja-JP"/>
        </w:rPr>
        <w:t>maritime experience and education;</w:t>
      </w:r>
    </w:p>
    <w:p w14:paraId="641DBD2A" w14:textId="77777777" w:rsidR="006A6D8C" w:rsidRDefault="006A6D8C">
      <w:pPr>
        <w:pStyle w:val="a2"/>
        <w:numPr>
          <w:ilvl w:val="0"/>
          <w:numId w:val="46"/>
        </w:numPr>
        <w:ind w:leftChars="393" w:left="1147"/>
        <w:rPr>
          <w:lang w:eastAsia="ja-JP"/>
        </w:rPr>
      </w:pPr>
      <w:r w:rsidRPr="006A6D8C">
        <w:rPr>
          <w:rFonts w:hint="eastAsia"/>
          <w:lang w:eastAsia="ja-JP"/>
        </w:rPr>
        <w:t>personal suitability characteristics; and</w:t>
      </w:r>
    </w:p>
    <w:p w14:paraId="0CECBFDE" w14:textId="01DCBD2C" w:rsidR="00964B9B" w:rsidRDefault="00964B9B">
      <w:pPr>
        <w:pStyle w:val="a2"/>
        <w:numPr>
          <w:ilvl w:val="0"/>
          <w:numId w:val="46"/>
        </w:numPr>
        <w:ind w:leftChars="393" w:left="1147"/>
        <w:rPr>
          <w:lang w:eastAsia="ja-JP"/>
        </w:rPr>
      </w:pPr>
      <w:r>
        <w:rPr>
          <w:rFonts w:hint="eastAsia"/>
          <w:lang w:eastAsia="ja-JP"/>
        </w:rPr>
        <w:t>medical fitness requirements.</w:t>
      </w:r>
    </w:p>
    <w:p w14:paraId="74693098" w14:textId="280527AD" w:rsidR="00CD11E1" w:rsidRDefault="002D14A5" w:rsidP="00CB1D11">
      <w:pPr>
        <w:pStyle w:val="a2"/>
        <w:suppressAutoHyphens/>
        <w:rPr>
          <w:lang w:eastAsia="ja-JP"/>
        </w:rPr>
      </w:pPr>
      <w:r w:rsidRPr="00E65EF5">
        <w:rPr>
          <w:lang w:eastAsia="ja-JP"/>
        </w:rPr>
        <w:t>These documents</w:t>
      </w:r>
      <w:r w:rsidR="00706BF5">
        <w:rPr>
          <w:rFonts w:hint="eastAsia"/>
          <w:lang w:eastAsia="ja-JP"/>
        </w:rPr>
        <w:t xml:space="preserve"> recognise</w:t>
      </w:r>
      <w:r w:rsidRPr="00E65EF5">
        <w:rPr>
          <w:lang w:eastAsia="ja-JP"/>
        </w:rPr>
        <w:t xml:space="preserve"> that personal attributes are as important as technical skills and experience for VTS personnel. </w:t>
      </w:r>
      <w:r w:rsidR="00706BF5">
        <w:rPr>
          <w:rFonts w:hint="eastAsia"/>
          <w:lang w:eastAsia="ja-JP"/>
        </w:rPr>
        <w:t>A</w:t>
      </w:r>
      <w:r w:rsidRPr="00E65EF5">
        <w:rPr>
          <w:lang w:eastAsia="ja-JP"/>
        </w:rPr>
        <w:t xml:space="preserve">ssessing a candidate’s </w:t>
      </w:r>
      <w:r w:rsidR="00CD11E1">
        <w:rPr>
          <w:rFonts w:hint="eastAsia"/>
          <w:lang w:eastAsia="ja-JP"/>
        </w:rPr>
        <w:t xml:space="preserve">personal attributes </w:t>
      </w:r>
      <w:r w:rsidRPr="00E65EF5">
        <w:rPr>
          <w:lang w:eastAsia="ja-JP"/>
        </w:rPr>
        <w:t>and</w:t>
      </w:r>
      <w:r w:rsidR="00CD11E1">
        <w:rPr>
          <w:rFonts w:hint="eastAsia"/>
          <w:lang w:eastAsia="ja-JP"/>
        </w:rPr>
        <w:t xml:space="preserve"> overall</w:t>
      </w:r>
      <w:r w:rsidRPr="00E65EF5">
        <w:rPr>
          <w:lang w:eastAsia="ja-JP"/>
        </w:rPr>
        <w:t xml:space="preserve"> suitability should be </w:t>
      </w:r>
      <w:r w:rsidR="00CD11E1">
        <w:rPr>
          <w:rFonts w:hint="eastAsia"/>
          <w:lang w:eastAsia="ja-JP"/>
        </w:rPr>
        <w:t xml:space="preserve">incorporated into </w:t>
      </w:r>
      <w:r w:rsidRPr="00E65EF5">
        <w:rPr>
          <w:lang w:eastAsia="ja-JP"/>
        </w:rPr>
        <w:t>the selection process. This ensure</w:t>
      </w:r>
      <w:r w:rsidR="00CD11E1">
        <w:rPr>
          <w:rFonts w:hint="eastAsia"/>
          <w:lang w:eastAsia="ja-JP"/>
        </w:rPr>
        <w:t>s</w:t>
      </w:r>
      <w:r w:rsidRPr="00E65EF5">
        <w:rPr>
          <w:lang w:eastAsia="ja-JP"/>
        </w:rPr>
        <w:t xml:space="preserve"> that candidates </w:t>
      </w:r>
      <w:r w:rsidR="00CD11E1">
        <w:rPr>
          <w:rFonts w:hint="eastAsia"/>
          <w:lang w:eastAsia="ja-JP"/>
        </w:rPr>
        <w:t xml:space="preserve">bring </w:t>
      </w:r>
      <w:r w:rsidRPr="00E65EF5">
        <w:rPr>
          <w:lang w:eastAsia="ja-JP"/>
        </w:rPr>
        <w:t xml:space="preserve">not only the right knowledge but also the </w:t>
      </w:r>
      <w:r w:rsidR="00EE7D70">
        <w:rPr>
          <w:rFonts w:hint="eastAsia"/>
          <w:lang w:eastAsia="ja-JP"/>
        </w:rPr>
        <w:t>a</w:t>
      </w:r>
      <w:r w:rsidR="00CD11E1">
        <w:rPr>
          <w:rFonts w:hint="eastAsia"/>
          <w:lang w:eastAsia="ja-JP"/>
        </w:rPr>
        <w:t xml:space="preserve">ptitudes and behaviours </w:t>
      </w:r>
      <w:r w:rsidRPr="00E65EF5">
        <w:rPr>
          <w:lang w:eastAsia="ja-JP"/>
        </w:rPr>
        <w:t>needed to succeed in the VTS role.</w:t>
      </w:r>
      <w:r w:rsidRPr="00E65EF5">
        <w:rPr>
          <w:rFonts w:hint="eastAsia"/>
          <w:lang w:eastAsia="ja-JP"/>
        </w:rPr>
        <w:t xml:space="preserve"> </w:t>
      </w:r>
    </w:p>
    <w:p w14:paraId="3C8B9A5A" w14:textId="1B1C89EE" w:rsidR="002D14A5" w:rsidRDefault="00CD11E1" w:rsidP="00CB1D11">
      <w:pPr>
        <w:pStyle w:val="a2"/>
        <w:suppressAutoHyphens/>
        <w:rPr>
          <w:lang w:eastAsia="ja-JP"/>
        </w:rPr>
      </w:pPr>
      <w:r>
        <w:rPr>
          <w:rFonts w:hint="eastAsia"/>
          <w:lang w:eastAsia="ja-JP"/>
        </w:rPr>
        <w:t>A</w:t>
      </w:r>
      <w:r w:rsidR="00965A3D" w:rsidRPr="00E65EF5">
        <w:rPr>
          <w:lang w:eastAsia="ja-JP"/>
        </w:rPr>
        <w:t xml:space="preserve">ssessing </w:t>
      </w:r>
      <w:r>
        <w:rPr>
          <w:rFonts w:hint="eastAsia"/>
          <w:lang w:eastAsia="ja-JP"/>
        </w:rPr>
        <w:t xml:space="preserve">of </w:t>
      </w:r>
      <w:r w:rsidR="00965A3D" w:rsidRPr="00E65EF5">
        <w:rPr>
          <w:lang w:eastAsia="ja-JP"/>
        </w:rPr>
        <w:t xml:space="preserve">personal attributes is one step in </w:t>
      </w:r>
      <w:r>
        <w:rPr>
          <w:rFonts w:hint="eastAsia"/>
          <w:lang w:eastAsia="ja-JP"/>
        </w:rPr>
        <w:t xml:space="preserve">the </w:t>
      </w:r>
      <w:r w:rsidR="00965A3D" w:rsidRPr="00E65EF5">
        <w:rPr>
          <w:lang w:eastAsia="ja-JP"/>
        </w:rPr>
        <w:t xml:space="preserve">recruitment process designed to </w:t>
      </w:r>
      <w:r w:rsidR="00EE7D70">
        <w:rPr>
          <w:rFonts w:hint="eastAsia"/>
          <w:lang w:eastAsia="ja-JP"/>
        </w:rPr>
        <w:t xml:space="preserve">determine </w:t>
      </w:r>
      <w:r>
        <w:rPr>
          <w:rFonts w:hint="eastAsia"/>
          <w:lang w:eastAsia="ja-JP"/>
        </w:rPr>
        <w:t xml:space="preserve">the </w:t>
      </w:r>
      <w:r w:rsidR="00965A3D" w:rsidRPr="00E65EF5">
        <w:rPr>
          <w:lang w:eastAsia="ja-JP"/>
        </w:rPr>
        <w:t>suitability</w:t>
      </w:r>
      <w:r>
        <w:rPr>
          <w:rFonts w:hint="eastAsia"/>
          <w:lang w:eastAsia="ja-JP"/>
        </w:rPr>
        <w:t xml:space="preserve"> of a candidate</w:t>
      </w:r>
      <w:r w:rsidR="00965A3D" w:rsidRPr="00E65EF5">
        <w:rPr>
          <w:lang w:eastAsia="ja-JP"/>
        </w:rPr>
        <w:t>.</w:t>
      </w:r>
    </w:p>
    <w:p w14:paraId="7F60D45F" w14:textId="77777777" w:rsidR="002D14A5" w:rsidRDefault="002D14A5" w:rsidP="00CB1D11">
      <w:pPr>
        <w:pStyle w:val="a2"/>
        <w:suppressAutoHyphens/>
        <w:rPr>
          <w:lang w:eastAsia="ja-JP"/>
        </w:rPr>
      </w:pPr>
    </w:p>
    <w:p w14:paraId="7A0F327F" w14:textId="7DAE526E" w:rsidR="0046464D" w:rsidRPr="00F55AD7" w:rsidRDefault="00CB0A48" w:rsidP="00CB1D11">
      <w:pPr>
        <w:pStyle w:val="1"/>
        <w:suppressAutoHyphens/>
      </w:pPr>
      <w:bookmarkStart w:id="50" w:name="_Toc206686834"/>
      <w:bookmarkStart w:id="51" w:name="_Hlk206676582"/>
      <w:bookmarkEnd w:id="48"/>
      <w:r>
        <w:rPr>
          <w:rFonts w:hint="eastAsia"/>
          <w:lang w:eastAsia="ja-JP"/>
        </w:rPr>
        <w:t>DOCUMENT PURPOSE</w:t>
      </w:r>
      <w:bookmarkEnd w:id="50"/>
    </w:p>
    <w:p w14:paraId="3411193D" w14:textId="77777777" w:rsidR="0046464D" w:rsidRPr="00F55AD7" w:rsidRDefault="0046464D" w:rsidP="00CB1D11">
      <w:pPr>
        <w:pStyle w:val="Heading1separationline"/>
        <w:suppressAutoHyphens/>
      </w:pPr>
    </w:p>
    <w:p w14:paraId="2A963679" w14:textId="7BD48367" w:rsidR="006A6D8C" w:rsidRDefault="00CB0A48" w:rsidP="00CB1D11">
      <w:pPr>
        <w:pStyle w:val="a2"/>
        <w:suppressAutoHyphens/>
        <w:rPr>
          <w:ins w:id="52" w:author="ynakai" w:date="2025-05-13T16:41:00Z" w16du:dateUtc="2025-05-13T07:41:00Z"/>
        </w:rPr>
      </w:pPr>
      <w:r w:rsidRPr="000A4C60">
        <w:t xml:space="preserve">The purpose of this document is to provide guidance on the key </w:t>
      </w:r>
      <w:r w:rsidR="00550DD3">
        <w:rPr>
          <w:rFonts w:hint="eastAsia"/>
          <w:lang w:eastAsia="ja-JP"/>
        </w:rPr>
        <w:t xml:space="preserve">personal attributes </w:t>
      </w:r>
      <w:r w:rsidRPr="000A4C60">
        <w:t xml:space="preserve">for VTS operators, as well as the methods to assess these qualities during the recruitment process. </w:t>
      </w:r>
    </w:p>
    <w:p w14:paraId="4FF941AD" w14:textId="2EC5DDAB" w:rsidR="00CB0A48" w:rsidRDefault="00CB0A48" w:rsidP="00CB1D11">
      <w:pPr>
        <w:pStyle w:val="a2"/>
        <w:suppressAutoHyphens/>
        <w:rPr>
          <w:lang w:eastAsia="ja-JP"/>
        </w:rPr>
      </w:pPr>
      <w:r w:rsidRPr="000A4C60">
        <w:t>It aims to support</w:t>
      </w:r>
      <w:r w:rsidR="00643A13" w:rsidRPr="000A4C60">
        <w:t xml:space="preserve"> </w:t>
      </w:r>
      <w:r w:rsidR="00A247D9">
        <w:rPr>
          <w:rFonts w:hint="eastAsia"/>
          <w:lang w:eastAsia="ja-JP"/>
        </w:rPr>
        <w:t>c</w:t>
      </w:r>
      <w:r w:rsidR="00643A13" w:rsidRPr="000A4C60">
        <w:t xml:space="preserve">ompetent </w:t>
      </w:r>
      <w:r w:rsidR="00A247D9">
        <w:rPr>
          <w:rFonts w:hint="eastAsia"/>
          <w:lang w:eastAsia="ja-JP"/>
        </w:rPr>
        <w:t>a</w:t>
      </w:r>
      <w:r w:rsidR="00643A13" w:rsidRPr="000A4C60">
        <w:t>uthorities,</w:t>
      </w:r>
      <w:r w:rsidRPr="000A4C60">
        <w:t xml:space="preserve"> VTS providers and </w:t>
      </w:r>
      <w:r w:rsidR="00A247D9">
        <w:rPr>
          <w:rFonts w:hint="eastAsia"/>
          <w:lang w:eastAsia="ja-JP"/>
        </w:rPr>
        <w:t>t</w:t>
      </w:r>
      <w:r w:rsidRPr="000A4C60">
        <w:t xml:space="preserve">raining </w:t>
      </w:r>
      <w:r w:rsidR="00A247D9">
        <w:rPr>
          <w:rFonts w:hint="eastAsia"/>
          <w:lang w:eastAsia="ja-JP"/>
        </w:rPr>
        <w:t>o</w:t>
      </w:r>
      <w:r w:rsidRPr="000A4C60">
        <w:t xml:space="preserve">rganizations in identifying and selecting </w:t>
      </w:r>
      <w:r w:rsidR="00785A14" w:rsidRPr="000A4C60">
        <w:rPr>
          <w:rFonts w:hint="eastAsia"/>
          <w:lang w:eastAsia="ja-JP"/>
        </w:rPr>
        <w:t xml:space="preserve">more </w:t>
      </w:r>
      <w:r w:rsidR="00B00DBD" w:rsidRPr="000A4C60">
        <w:rPr>
          <w:rFonts w:hint="eastAsia"/>
          <w:lang w:eastAsia="ja-JP"/>
        </w:rPr>
        <w:t xml:space="preserve">suitable </w:t>
      </w:r>
      <w:r w:rsidRPr="000A4C60">
        <w:t>candidates who possess the necessary skills, attitudes, and competencies to perform effectively in critical maritime environments.</w:t>
      </w:r>
      <w:r w:rsidR="00785A14" w:rsidRPr="000A4C60">
        <w:rPr>
          <w:rFonts w:hint="eastAsia"/>
          <w:lang w:eastAsia="ja-JP"/>
        </w:rPr>
        <w:t xml:space="preserve"> </w:t>
      </w:r>
    </w:p>
    <w:p w14:paraId="51442C71" w14:textId="7C10629F" w:rsidR="005E78F2" w:rsidRDefault="00AF2758" w:rsidP="00CB1D11">
      <w:pPr>
        <w:pStyle w:val="a2"/>
        <w:suppressAutoHyphens/>
        <w:rPr>
          <w:ins w:id="53" w:author="ynakai" w:date="2025-09-24T21:23:00Z" w16du:dateUtc="2025-09-24T12:23:00Z"/>
          <w:lang w:eastAsia="ja-JP"/>
        </w:rPr>
      </w:pPr>
      <w:commentRangeStart w:id="54"/>
      <w:r w:rsidRPr="00AF2758">
        <w:rPr>
          <w:lang w:eastAsia="ja-JP"/>
        </w:rPr>
        <w:t>This document</w:t>
      </w:r>
      <w:commentRangeEnd w:id="54"/>
      <w:r w:rsidR="00715A76">
        <w:rPr>
          <w:rStyle w:val="af3"/>
        </w:rPr>
        <w:commentReference w:id="54"/>
      </w:r>
      <w:r w:rsidRPr="00AF2758">
        <w:rPr>
          <w:lang w:eastAsia="ja-JP"/>
        </w:rPr>
        <w:t xml:space="preserve"> is not intended to replace existing national legislation or established hiring practices but to complement them by offering additional considerations for enhancing the selection process.</w:t>
      </w:r>
    </w:p>
    <w:p w14:paraId="12DA9159" w14:textId="50371736" w:rsidR="005E78F2" w:rsidRPr="005E78F2" w:rsidRDefault="005E78F2" w:rsidP="00CB1D11">
      <w:pPr>
        <w:pStyle w:val="a2"/>
        <w:suppressAutoHyphens/>
        <w:rPr>
          <w:i/>
          <w:iCs/>
          <w:lang w:eastAsia="ja-JP"/>
        </w:rPr>
      </w:pPr>
      <w:commentRangeStart w:id="55"/>
      <w:ins w:id="56" w:author="ynakai" w:date="2025-09-24T21:23:00Z" w16du:dateUtc="2025-09-24T12:23:00Z">
        <w:r w:rsidRPr="005E78F2">
          <w:rPr>
            <w:i/>
            <w:iCs/>
            <w:lang w:eastAsia="ja-JP"/>
          </w:rPr>
          <w:t>This Guideline</w:t>
        </w:r>
      </w:ins>
      <w:commentRangeEnd w:id="55"/>
      <w:ins w:id="57" w:author="ynakai" w:date="2025-09-24T21:38:00Z" w16du:dateUtc="2025-09-24T12:38:00Z">
        <w:r w:rsidR="0015549C">
          <w:rPr>
            <w:rStyle w:val="af3"/>
          </w:rPr>
          <w:commentReference w:id="55"/>
        </w:r>
      </w:ins>
      <w:ins w:id="58" w:author="ynakai" w:date="2025-09-24T21:23:00Z" w16du:dateUtc="2025-09-24T12:23:00Z">
        <w:r w:rsidRPr="005E78F2">
          <w:rPr>
            <w:i/>
            <w:iCs/>
            <w:lang w:eastAsia="ja-JP"/>
          </w:rPr>
          <w:t xml:space="preserve"> is not associated with an IALA Recommendation but is connected to IALA Standard S1040 relating to the implementation and operation of VTS and their associated recommendations, guidelines, and model courses. This Guideline is an informative document and reflects best practices, but with which it is not necessary to comply.</w:t>
        </w:r>
      </w:ins>
    </w:p>
    <w:bookmarkEnd w:id="51"/>
    <w:p w14:paraId="0ABD7CA9" w14:textId="7B6FA6F0" w:rsidR="007C79E9" w:rsidRPr="00506983" w:rsidRDefault="007C79E9" w:rsidP="00CB1D11">
      <w:pPr>
        <w:pStyle w:val="a2"/>
        <w:suppressAutoHyphens/>
        <w:rPr>
          <w:lang w:eastAsia="ja-JP"/>
        </w:rPr>
      </w:pPr>
    </w:p>
    <w:p w14:paraId="66D9BE4C" w14:textId="58EF3225" w:rsidR="007A04BB" w:rsidRPr="007C5A2F" w:rsidRDefault="007A04BB" w:rsidP="007A04BB">
      <w:pPr>
        <w:pStyle w:val="1"/>
        <w:suppressAutoHyphens/>
        <w:rPr>
          <w:lang w:eastAsia="ja-JP"/>
        </w:rPr>
      </w:pPr>
      <w:bookmarkStart w:id="59" w:name="_Toc206686835"/>
      <w:r>
        <w:rPr>
          <w:rFonts w:hint="eastAsia"/>
          <w:lang w:eastAsia="ja-JP"/>
        </w:rPr>
        <w:t xml:space="preserve"> </w:t>
      </w:r>
      <w:r w:rsidR="00E46FD2">
        <w:rPr>
          <w:rFonts w:hint="eastAsia"/>
          <w:lang w:eastAsia="ja-JP"/>
        </w:rPr>
        <w:t xml:space="preserve">aptitudes </w:t>
      </w:r>
      <w:r w:rsidR="00550DD3">
        <w:rPr>
          <w:rFonts w:hint="eastAsia"/>
          <w:lang w:eastAsia="ja-JP"/>
        </w:rPr>
        <w:t>for</w:t>
      </w:r>
      <w:r>
        <w:rPr>
          <w:rFonts w:hint="eastAsia"/>
          <w:lang w:eastAsia="ja-JP"/>
        </w:rPr>
        <w:t xml:space="preserve"> vts operators</w:t>
      </w:r>
      <w:bookmarkEnd w:id="59"/>
    </w:p>
    <w:p w14:paraId="621EACD9" w14:textId="77777777" w:rsidR="00CB59F3" w:rsidRPr="00F55AD7" w:rsidRDefault="00CB59F3" w:rsidP="00CB1D11">
      <w:pPr>
        <w:pStyle w:val="Heading2separationline"/>
        <w:suppressAutoHyphens/>
        <w:rPr>
          <w:lang w:eastAsia="ja-JP"/>
        </w:rPr>
      </w:pPr>
    </w:p>
    <w:p w14:paraId="1D615C81" w14:textId="431405F9" w:rsidR="007A04BB" w:rsidRDefault="007A04BB" w:rsidP="005058B5">
      <w:pPr>
        <w:pStyle w:val="a2"/>
        <w:suppressAutoHyphens/>
        <w:rPr>
          <w:lang w:val="en-US" w:eastAsia="ja-JP"/>
        </w:rPr>
      </w:pPr>
      <w:bookmarkStart w:id="60" w:name="_Hlk204258050"/>
      <w:r w:rsidRPr="007A04BB">
        <w:rPr>
          <w:lang w:val="en-US" w:eastAsia="ja-JP"/>
        </w:rPr>
        <w:t xml:space="preserve">To perform effectively in a VTS role, candidates </w:t>
      </w:r>
      <w:r w:rsidR="00550DD3">
        <w:rPr>
          <w:rFonts w:hint="eastAsia"/>
          <w:lang w:val="en-US" w:eastAsia="ja-JP"/>
        </w:rPr>
        <w:t>need to</w:t>
      </w:r>
      <w:r w:rsidRPr="007A04BB">
        <w:rPr>
          <w:lang w:val="en-US" w:eastAsia="ja-JP"/>
        </w:rPr>
        <w:t xml:space="preserve"> possess a combination of aptitudes and behaviours. These characteristics support the cognitive, emotional, and interpersonal demands of the job, particularly in high-pressure, safety-critical environments.</w:t>
      </w:r>
    </w:p>
    <w:p w14:paraId="5F1E9AFD" w14:textId="77777777" w:rsidR="007A04BB" w:rsidRDefault="007A04BB" w:rsidP="005058B5">
      <w:pPr>
        <w:pStyle w:val="a2"/>
        <w:suppressAutoHyphens/>
        <w:rPr>
          <w:lang w:val="en-US" w:eastAsia="ja-JP"/>
        </w:rPr>
      </w:pPr>
    </w:p>
    <w:p w14:paraId="1D3642ED" w14:textId="4D11D168" w:rsidR="007A04BB" w:rsidRPr="00F55AD7" w:rsidRDefault="007A04BB" w:rsidP="007A04BB">
      <w:pPr>
        <w:pStyle w:val="2"/>
        <w:suppressAutoHyphens/>
      </w:pPr>
      <w:bookmarkStart w:id="61" w:name="_Toc206686836"/>
      <w:commentRangeStart w:id="62"/>
      <w:r>
        <w:rPr>
          <w:rFonts w:hint="eastAsia"/>
          <w:lang w:eastAsia="ja-JP"/>
        </w:rPr>
        <w:t>aptitudes</w:t>
      </w:r>
      <w:bookmarkEnd w:id="61"/>
      <w:commentRangeEnd w:id="62"/>
      <w:r w:rsidR="000109DC">
        <w:rPr>
          <w:rStyle w:val="af3"/>
          <w:rFonts w:asciiTheme="minorHAnsi" w:eastAsiaTheme="minorEastAsia" w:hAnsiTheme="minorHAnsi" w:cstheme="minorBidi"/>
          <w:b w:val="0"/>
          <w:caps w:val="0"/>
          <w:color w:val="auto"/>
        </w:rPr>
        <w:commentReference w:id="62"/>
      </w:r>
    </w:p>
    <w:p w14:paraId="75E01690" w14:textId="6CE2DEDB" w:rsidR="00195D8B" w:rsidDel="009D3A3C" w:rsidRDefault="000109DC" w:rsidP="000109DC">
      <w:pPr>
        <w:pStyle w:val="a2"/>
        <w:suppressAutoHyphens/>
        <w:rPr>
          <w:del w:id="63" w:author="ynakai" w:date="2025-09-25T22:16:00Z" w16du:dateUtc="2025-09-25T13:16:00Z"/>
          <w:rFonts w:hint="eastAsia"/>
          <w:lang w:val="en-US" w:eastAsia="ja-JP"/>
        </w:rPr>
      </w:pPr>
      <w:bookmarkStart w:id="64" w:name="_Hlk188980504"/>
      <w:bookmarkStart w:id="65" w:name="_Hlk204348522"/>
      <w:bookmarkEnd w:id="60"/>
      <w:r w:rsidRPr="00D30A61">
        <w:rPr>
          <w:lang w:val="en-US" w:eastAsia="ja-JP"/>
        </w:rPr>
        <w:t>An aptitude is defined as the natural capacity to learn or understand; intelligence, quick-wittedness, readiness.</w:t>
      </w:r>
      <w:ins w:id="66" w:author="ynakai" w:date="2025-09-25T22:17:00Z" w16du:dateUtc="2025-09-25T13:17:00Z">
        <w:r w:rsidR="009D3A3C">
          <w:rPr>
            <w:rFonts w:hint="eastAsia"/>
            <w:lang w:val="en-US" w:eastAsia="ja-JP"/>
          </w:rPr>
          <w:t xml:space="preserve"> </w:t>
        </w:r>
      </w:ins>
      <w:del w:id="67" w:author="ynakai" w:date="2025-09-25T22:17:00Z" w16du:dateUtc="2025-09-25T13:17:00Z">
        <w:r w:rsidRPr="00D30A61" w:rsidDel="009D3A3C">
          <w:rPr>
            <w:lang w:val="en-US" w:eastAsia="ja-JP"/>
          </w:rPr>
          <w:delText xml:space="preserve"> </w:delText>
        </w:r>
      </w:del>
    </w:p>
    <w:p w14:paraId="31223DA2" w14:textId="494B61C3" w:rsidR="00195D8B" w:rsidDel="009D3A3C" w:rsidRDefault="00195D8B" w:rsidP="000109DC">
      <w:pPr>
        <w:pStyle w:val="a2"/>
        <w:suppressAutoHyphens/>
        <w:rPr>
          <w:del w:id="68" w:author="ynakai" w:date="2025-09-25T22:18:00Z" w16du:dateUtc="2025-09-25T13:18:00Z"/>
          <w:lang w:val="en-US" w:eastAsia="ja-JP"/>
        </w:rPr>
      </w:pPr>
      <w:r w:rsidRPr="00195D8B">
        <w:rPr>
          <w:lang w:val="en-US" w:eastAsia="ja-JP"/>
        </w:rPr>
        <w:lastRenderedPageBreak/>
        <w:t>The aptitudes of VTS operators are listed below. They are ranked from highest to lowest, based on a 2025 questionnaire that identified the aptitudes and behaviours demonstrated by successful VTS operators:</w:t>
      </w:r>
    </w:p>
    <w:p w14:paraId="599C45F0" w14:textId="77777777" w:rsidR="009D3A3C" w:rsidRDefault="009D3A3C" w:rsidP="009D3A3C">
      <w:pPr>
        <w:pStyle w:val="Bullet1"/>
        <w:suppressAutoHyphens/>
        <w:rPr>
          <w:lang w:eastAsia="en-GB"/>
        </w:rPr>
      </w:pPr>
      <w:r w:rsidRPr="000C2744">
        <w:rPr>
          <w:lang w:eastAsia="en-GB"/>
        </w:rPr>
        <w:t>Situational awareness</w:t>
      </w:r>
      <w:r>
        <w:rPr>
          <w:rFonts w:hint="eastAsia"/>
          <w:lang w:eastAsia="ja-JP"/>
        </w:rPr>
        <w:t>;</w:t>
      </w:r>
    </w:p>
    <w:p w14:paraId="5B33F223" w14:textId="77777777" w:rsidR="009D3A3C" w:rsidRDefault="009D3A3C" w:rsidP="009D3A3C">
      <w:pPr>
        <w:pStyle w:val="Bullet1"/>
        <w:suppressAutoHyphens/>
        <w:rPr>
          <w:lang w:eastAsia="en-GB"/>
        </w:rPr>
      </w:pPr>
      <w:r w:rsidRPr="000C2744">
        <w:rPr>
          <w:lang w:eastAsia="en-GB"/>
        </w:rPr>
        <w:t>Decision making</w:t>
      </w:r>
      <w:r>
        <w:rPr>
          <w:rFonts w:hint="eastAsia"/>
          <w:lang w:eastAsia="ja-JP"/>
        </w:rPr>
        <w:t>;</w:t>
      </w:r>
    </w:p>
    <w:p w14:paraId="72DCFC68" w14:textId="77777777" w:rsidR="009D3A3C" w:rsidRDefault="009D3A3C" w:rsidP="009D3A3C">
      <w:pPr>
        <w:pStyle w:val="Bullet1"/>
        <w:suppressAutoHyphens/>
        <w:rPr>
          <w:lang w:eastAsia="en-GB"/>
        </w:rPr>
      </w:pPr>
      <w:r w:rsidRPr="000C2744">
        <w:rPr>
          <w:lang w:eastAsia="en-GB"/>
        </w:rPr>
        <w:t>Prioritization</w:t>
      </w:r>
      <w:r>
        <w:rPr>
          <w:rFonts w:hint="eastAsia"/>
          <w:lang w:eastAsia="ja-JP"/>
        </w:rPr>
        <w:t>;</w:t>
      </w:r>
    </w:p>
    <w:p w14:paraId="22CC1DDD" w14:textId="77777777" w:rsidR="009D3A3C" w:rsidRDefault="009D3A3C" w:rsidP="009D3A3C">
      <w:pPr>
        <w:pStyle w:val="Bullet1"/>
        <w:suppressAutoHyphens/>
        <w:rPr>
          <w:lang w:eastAsia="en-GB"/>
        </w:rPr>
      </w:pPr>
      <w:r w:rsidRPr="000C2744">
        <w:rPr>
          <w:lang w:eastAsia="en-GB"/>
        </w:rPr>
        <w:t>Ability to detect abnormalities</w:t>
      </w:r>
      <w:r>
        <w:rPr>
          <w:rFonts w:hint="eastAsia"/>
          <w:lang w:eastAsia="ja-JP"/>
        </w:rPr>
        <w:t>;</w:t>
      </w:r>
    </w:p>
    <w:p w14:paraId="0BA27956" w14:textId="77777777" w:rsidR="009D3A3C" w:rsidRDefault="009D3A3C" w:rsidP="009D3A3C">
      <w:pPr>
        <w:pStyle w:val="Bullet1"/>
        <w:suppressAutoHyphens/>
        <w:rPr>
          <w:lang w:eastAsia="en-GB"/>
        </w:rPr>
      </w:pPr>
      <w:r w:rsidRPr="000C2744">
        <w:rPr>
          <w:lang w:eastAsia="en-GB"/>
        </w:rPr>
        <w:t>Reaction time</w:t>
      </w:r>
      <w:r>
        <w:rPr>
          <w:rFonts w:hint="eastAsia"/>
          <w:lang w:eastAsia="ja-JP"/>
        </w:rPr>
        <w:t>;</w:t>
      </w:r>
    </w:p>
    <w:p w14:paraId="731587BE" w14:textId="77777777" w:rsidR="009D3A3C" w:rsidRDefault="009D3A3C" w:rsidP="009D3A3C">
      <w:pPr>
        <w:pStyle w:val="Bullet1"/>
        <w:suppressAutoHyphens/>
        <w:rPr>
          <w:lang w:eastAsia="en-GB"/>
        </w:rPr>
      </w:pPr>
      <w:r w:rsidRPr="000C2744">
        <w:rPr>
          <w:lang w:eastAsia="en-GB"/>
        </w:rPr>
        <w:t>Synthesize (process) information from multiple inputs</w:t>
      </w:r>
      <w:r>
        <w:rPr>
          <w:rFonts w:hint="eastAsia"/>
          <w:lang w:eastAsia="ja-JP"/>
        </w:rPr>
        <w:t>;</w:t>
      </w:r>
    </w:p>
    <w:p w14:paraId="1C058A5F" w14:textId="77777777" w:rsidR="009D3A3C" w:rsidRDefault="009D3A3C" w:rsidP="009D3A3C">
      <w:pPr>
        <w:pStyle w:val="Bullet1"/>
        <w:suppressAutoHyphens/>
        <w:rPr>
          <w:lang w:eastAsia="en-GB"/>
        </w:rPr>
      </w:pPr>
      <w:r w:rsidRPr="000C2744">
        <w:rPr>
          <w:lang w:eastAsia="en-GB"/>
        </w:rPr>
        <w:t>Spatial reasoning or Visualization</w:t>
      </w:r>
      <w:r>
        <w:rPr>
          <w:rFonts w:hint="eastAsia"/>
          <w:lang w:eastAsia="ja-JP"/>
        </w:rPr>
        <w:t>;</w:t>
      </w:r>
    </w:p>
    <w:p w14:paraId="1B9A2C37" w14:textId="77777777" w:rsidR="009D3A3C" w:rsidRDefault="009D3A3C" w:rsidP="009D3A3C">
      <w:pPr>
        <w:pStyle w:val="Bullet1"/>
        <w:suppressAutoHyphens/>
        <w:rPr>
          <w:lang w:eastAsia="en-GB"/>
        </w:rPr>
      </w:pPr>
      <w:r w:rsidRPr="000C2744">
        <w:rPr>
          <w:lang w:eastAsia="en-GB"/>
        </w:rPr>
        <w:t>Multitasking</w:t>
      </w:r>
      <w:r>
        <w:rPr>
          <w:rFonts w:hint="eastAsia"/>
          <w:lang w:eastAsia="ja-JP"/>
        </w:rPr>
        <w:t>;</w:t>
      </w:r>
    </w:p>
    <w:p w14:paraId="049EFB52" w14:textId="77777777" w:rsidR="009D3A3C" w:rsidRDefault="009D3A3C" w:rsidP="009D3A3C">
      <w:pPr>
        <w:pStyle w:val="Bullet1"/>
        <w:suppressAutoHyphens/>
        <w:rPr>
          <w:lang w:eastAsia="en-GB"/>
        </w:rPr>
      </w:pPr>
      <w:r>
        <w:rPr>
          <w:rFonts w:hint="eastAsia"/>
          <w:lang w:eastAsia="ja-JP"/>
        </w:rPr>
        <w:t>Ability</w:t>
      </w:r>
      <w:r w:rsidRPr="000C2744">
        <w:rPr>
          <w:lang w:eastAsia="en-GB"/>
        </w:rPr>
        <w:t xml:space="preserve"> to give, receive and act upon feedback</w:t>
      </w:r>
      <w:r>
        <w:rPr>
          <w:rFonts w:hint="eastAsia"/>
          <w:lang w:eastAsia="ja-JP"/>
        </w:rPr>
        <w:t>;</w:t>
      </w:r>
    </w:p>
    <w:p w14:paraId="621C3B40" w14:textId="77777777" w:rsidR="009D3A3C" w:rsidRDefault="009D3A3C" w:rsidP="009D3A3C">
      <w:pPr>
        <w:pStyle w:val="Bullet1"/>
        <w:suppressAutoHyphens/>
        <w:rPr>
          <w:lang w:eastAsia="en-GB"/>
        </w:rPr>
      </w:pPr>
      <w:r w:rsidRPr="000C2744">
        <w:rPr>
          <w:lang w:eastAsia="en-GB"/>
        </w:rPr>
        <w:t>Coping with stress</w:t>
      </w:r>
      <w:r>
        <w:rPr>
          <w:rFonts w:hint="eastAsia"/>
          <w:lang w:eastAsia="ja-JP"/>
        </w:rPr>
        <w:t>;</w:t>
      </w:r>
    </w:p>
    <w:p w14:paraId="7019E482" w14:textId="77777777" w:rsidR="009D3A3C" w:rsidRDefault="009D3A3C" w:rsidP="009D3A3C">
      <w:pPr>
        <w:pStyle w:val="Bullet1"/>
        <w:suppressAutoHyphens/>
        <w:rPr>
          <w:lang w:eastAsia="en-GB"/>
        </w:rPr>
      </w:pPr>
      <w:r w:rsidRPr="000C2744">
        <w:rPr>
          <w:lang w:eastAsia="en-GB"/>
        </w:rPr>
        <w:t>Recognize patterns</w:t>
      </w:r>
      <w:r>
        <w:rPr>
          <w:rFonts w:hint="eastAsia"/>
          <w:lang w:eastAsia="ja-JP"/>
        </w:rPr>
        <w:t>;</w:t>
      </w:r>
    </w:p>
    <w:p w14:paraId="2C603C66" w14:textId="77777777" w:rsidR="009D3A3C" w:rsidRDefault="009D3A3C" w:rsidP="009D3A3C">
      <w:pPr>
        <w:pStyle w:val="Bullet1"/>
        <w:suppressAutoHyphens/>
        <w:rPr>
          <w:lang w:eastAsia="en-GB"/>
        </w:rPr>
      </w:pPr>
      <w:r w:rsidRPr="000C2744">
        <w:rPr>
          <w:lang w:eastAsia="en-GB"/>
        </w:rPr>
        <w:t>Memory – short term recall</w:t>
      </w:r>
      <w:r>
        <w:rPr>
          <w:rFonts w:hint="eastAsia"/>
          <w:lang w:eastAsia="ja-JP"/>
        </w:rPr>
        <w:t>;</w:t>
      </w:r>
    </w:p>
    <w:p w14:paraId="02F9E18F" w14:textId="77777777" w:rsidR="009D3A3C" w:rsidRDefault="009D3A3C" w:rsidP="009D3A3C">
      <w:pPr>
        <w:pStyle w:val="Bullet1"/>
        <w:suppressAutoHyphens/>
        <w:rPr>
          <w:lang w:eastAsia="en-GB"/>
        </w:rPr>
      </w:pPr>
      <w:r w:rsidRPr="000C2744">
        <w:rPr>
          <w:lang w:eastAsia="en-GB"/>
        </w:rPr>
        <w:t>Arithmetic reasoning</w:t>
      </w:r>
      <w:r>
        <w:rPr>
          <w:rFonts w:hint="eastAsia"/>
          <w:lang w:eastAsia="ja-JP"/>
        </w:rPr>
        <w:t>;</w:t>
      </w:r>
    </w:p>
    <w:p w14:paraId="474EEFE2" w14:textId="77777777" w:rsidR="009D3A3C" w:rsidRDefault="009D3A3C" w:rsidP="009D3A3C">
      <w:pPr>
        <w:pStyle w:val="Bullet1"/>
        <w:suppressAutoHyphens/>
        <w:rPr>
          <w:lang w:eastAsia="en-GB"/>
        </w:rPr>
      </w:pPr>
      <w:r w:rsidRPr="000C2744">
        <w:rPr>
          <w:lang w:eastAsia="en-GB"/>
        </w:rPr>
        <w:t>Empathy</w:t>
      </w:r>
      <w:r>
        <w:rPr>
          <w:rFonts w:hint="eastAsia"/>
          <w:lang w:eastAsia="ja-JP"/>
        </w:rPr>
        <w:t>; and</w:t>
      </w:r>
    </w:p>
    <w:p w14:paraId="3A558F24" w14:textId="77777777" w:rsidR="009D3A3C" w:rsidRDefault="009D3A3C" w:rsidP="009D3A3C">
      <w:pPr>
        <w:pStyle w:val="Bullet1"/>
        <w:suppressAutoHyphens/>
        <w:rPr>
          <w:lang w:eastAsia="en-GB"/>
        </w:rPr>
      </w:pPr>
      <w:r>
        <w:rPr>
          <w:rFonts w:hint="eastAsia"/>
          <w:lang w:eastAsia="ja-JP"/>
        </w:rPr>
        <w:t>Critical thinking.</w:t>
      </w:r>
    </w:p>
    <w:p w14:paraId="11C402D0" w14:textId="77777777" w:rsidR="00C107E9" w:rsidRDefault="00C107E9" w:rsidP="00900160">
      <w:pPr>
        <w:pStyle w:val="a2"/>
        <w:suppressAutoHyphens/>
        <w:rPr>
          <w:lang w:eastAsia="ja-JP"/>
        </w:rPr>
      </w:pPr>
      <w:bookmarkStart w:id="69" w:name="_Hlk59209504"/>
      <w:bookmarkEnd w:id="64"/>
      <w:bookmarkEnd w:id="65"/>
    </w:p>
    <w:p w14:paraId="740D8FAE" w14:textId="2611D4CB" w:rsidR="007A04BB" w:rsidRDefault="007A04BB" w:rsidP="007A04BB">
      <w:pPr>
        <w:pStyle w:val="2"/>
        <w:suppressAutoHyphens/>
      </w:pPr>
      <w:bookmarkStart w:id="70" w:name="_Toc206686838"/>
      <w:commentRangeStart w:id="71"/>
      <w:r>
        <w:rPr>
          <w:rFonts w:hint="eastAsia"/>
          <w:lang w:eastAsia="ja-JP"/>
        </w:rPr>
        <w:t>behaviours</w:t>
      </w:r>
      <w:bookmarkEnd w:id="70"/>
      <w:commentRangeEnd w:id="71"/>
      <w:r w:rsidR="000109DC">
        <w:rPr>
          <w:rStyle w:val="af3"/>
          <w:rFonts w:asciiTheme="minorHAnsi" w:eastAsiaTheme="minorEastAsia" w:hAnsiTheme="minorHAnsi" w:cstheme="minorBidi"/>
          <w:b w:val="0"/>
          <w:caps w:val="0"/>
          <w:color w:val="auto"/>
        </w:rPr>
        <w:commentReference w:id="71"/>
      </w:r>
    </w:p>
    <w:p w14:paraId="474DED76" w14:textId="77777777" w:rsidR="007A04BB" w:rsidRDefault="007A04BB" w:rsidP="007A04BB">
      <w:pPr>
        <w:pStyle w:val="Heading2separationline"/>
        <w:suppressAutoHyphens/>
      </w:pPr>
    </w:p>
    <w:p w14:paraId="790D39B5" w14:textId="777DB141" w:rsidR="0077657D" w:rsidDel="009D3A3C" w:rsidRDefault="0077657D" w:rsidP="00CB1D11">
      <w:pPr>
        <w:pStyle w:val="a2"/>
        <w:suppressAutoHyphens/>
        <w:rPr>
          <w:del w:id="72" w:author="ynakai" w:date="2025-09-25T22:18:00Z" w16du:dateUtc="2025-09-25T13:18:00Z"/>
          <w:lang w:eastAsia="ja-JP"/>
        </w:rPr>
      </w:pPr>
      <w:r w:rsidRPr="0077657D">
        <w:rPr>
          <w:lang w:eastAsia="ja-JP"/>
        </w:rPr>
        <w:t xml:space="preserve">A behaviour is the manner of conducting oneself in the external relations of life; demeanour, deportment, bearing, manners. The behaviours </w:t>
      </w:r>
      <w:r>
        <w:rPr>
          <w:rFonts w:hint="eastAsia"/>
          <w:lang w:eastAsia="ja-JP"/>
        </w:rPr>
        <w:t>of</w:t>
      </w:r>
      <w:r w:rsidRPr="0077657D">
        <w:rPr>
          <w:lang w:eastAsia="ja-JP"/>
        </w:rPr>
        <w:t xml:space="preserve"> VTS operators </w:t>
      </w:r>
      <w:r>
        <w:rPr>
          <w:rFonts w:hint="eastAsia"/>
          <w:lang w:eastAsia="ja-JP"/>
        </w:rPr>
        <w:t xml:space="preserve">are listed below. They are also ranked </w:t>
      </w:r>
      <w:r w:rsidR="0095721B">
        <w:rPr>
          <w:rFonts w:hint="eastAsia"/>
          <w:lang w:eastAsia="ja-JP"/>
        </w:rPr>
        <w:t>from</w:t>
      </w:r>
      <w:r>
        <w:rPr>
          <w:rFonts w:hint="eastAsia"/>
          <w:lang w:eastAsia="ja-JP"/>
        </w:rPr>
        <w:t xml:space="preserve"> highest to lowest</w:t>
      </w:r>
      <w:r w:rsidR="0095721B">
        <w:rPr>
          <w:rFonts w:hint="eastAsia"/>
          <w:lang w:eastAsia="ja-JP"/>
        </w:rPr>
        <w:t>,</w:t>
      </w:r>
      <w:r>
        <w:rPr>
          <w:rFonts w:hint="eastAsia"/>
          <w:lang w:eastAsia="ja-JP"/>
        </w:rPr>
        <w:t xml:space="preserve"> based on </w:t>
      </w:r>
      <w:r>
        <w:rPr>
          <w:lang w:eastAsia="ja-JP"/>
        </w:rPr>
        <w:t>the</w:t>
      </w:r>
      <w:r>
        <w:rPr>
          <w:rFonts w:hint="eastAsia"/>
          <w:lang w:eastAsia="ja-JP"/>
        </w:rPr>
        <w:t xml:space="preserve"> questionnaire</w:t>
      </w:r>
      <w:r w:rsidRPr="0077657D">
        <w:rPr>
          <w:lang w:eastAsia="ja-JP"/>
        </w:rPr>
        <w:t>:</w:t>
      </w:r>
    </w:p>
    <w:p w14:paraId="2DFF11E9" w14:textId="77777777" w:rsidR="009D3A3C" w:rsidRPr="00D30B9B" w:rsidRDefault="009D3A3C" w:rsidP="009D3A3C">
      <w:pPr>
        <w:pStyle w:val="Bullet1"/>
        <w:rPr>
          <w:lang w:eastAsia="en-GB"/>
        </w:rPr>
      </w:pPr>
      <w:r w:rsidRPr="00D30B9B">
        <w:rPr>
          <w:lang w:eastAsia="en-GB"/>
        </w:rPr>
        <w:t>Responsibility</w:t>
      </w:r>
      <w:r>
        <w:rPr>
          <w:rFonts w:hint="eastAsia"/>
          <w:lang w:eastAsia="ja-JP"/>
        </w:rPr>
        <w:t>;</w:t>
      </w:r>
    </w:p>
    <w:p w14:paraId="2D5EE100" w14:textId="77777777" w:rsidR="009D3A3C" w:rsidRDefault="009D3A3C" w:rsidP="009D3A3C">
      <w:pPr>
        <w:pStyle w:val="Bullet1"/>
        <w:rPr>
          <w:lang w:eastAsia="en-GB"/>
        </w:rPr>
      </w:pPr>
      <w:r w:rsidRPr="00D30B9B">
        <w:rPr>
          <w:lang w:eastAsia="en-GB"/>
        </w:rPr>
        <w:t>Remains calm and composed in difficult situations</w:t>
      </w:r>
      <w:r>
        <w:rPr>
          <w:rFonts w:hint="eastAsia"/>
          <w:lang w:eastAsia="ja-JP"/>
        </w:rPr>
        <w:t>;</w:t>
      </w:r>
    </w:p>
    <w:p w14:paraId="2BEA902C" w14:textId="77777777" w:rsidR="009D3A3C" w:rsidRPr="00EC6590" w:rsidRDefault="009D3A3C" w:rsidP="009D3A3C">
      <w:pPr>
        <w:pStyle w:val="Bullet1"/>
        <w:rPr>
          <w:lang w:eastAsia="en-GB"/>
        </w:rPr>
      </w:pPr>
      <w:r w:rsidRPr="00EC6590">
        <w:rPr>
          <w:lang w:eastAsia="en-GB"/>
        </w:rPr>
        <w:t>Sense of duty, understand the value of their role</w:t>
      </w:r>
      <w:r>
        <w:rPr>
          <w:rFonts w:hint="eastAsia"/>
          <w:lang w:eastAsia="ja-JP"/>
        </w:rPr>
        <w:t>;</w:t>
      </w:r>
    </w:p>
    <w:p w14:paraId="60A9B349" w14:textId="77777777" w:rsidR="009D3A3C" w:rsidRPr="00D30B9B" w:rsidRDefault="009D3A3C" w:rsidP="009D3A3C">
      <w:pPr>
        <w:pStyle w:val="Bullet1"/>
        <w:rPr>
          <w:lang w:eastAsia="en-GB"/>
        </w:rPr>
      </w:pPr>
      <w:r w:rsidRPr="00D30B9B">
        <w:rPr>
          <w:lang w:eastAsia="en-GB"/>
        </w:rPr>
        <w:t>Maintain attention for an extended time, not easily distracted by external factors</w:t>
      </w:r>
      <w:r>
        <w:rPr>
          <w:rFonts w:hint="eastAsia"/>
          <w:lang w:eastAsia="ja-JP"/>
        </w:rPr>
        <w:t>;</w:t>
      </w:r>
    </w:p>
    <w:p w14:paraId="694FE669" w14:textId="77777777" w:rsidR="009D3A3C" w:rsidRPr="00D30B9B" w:rsidRDefault="009D3A3C" w:rsidP="009D3A3C">
      <w:pPr>
        <w:pStyle w:val="Bullet1"/>
        <w:rPr>
          <w:lang w:eastAsia="en-GB"/>
        </w:rPr>
      </w:pPr>
      <w:r w:rsidRPr="00D30B9B">
        <w:rPr>
          <w:lang w:eastAsia="en-GB"/>
        </w:rPr>
        <w:t xml:space="preserve">Teamwork, </w:t>
      </w:r>
      <w:r>
        <w:rPr>
          <w:rFonts w:hint="eastAsia"/>
          <w:lang w:eastAsia="ja-JP"/>
        </w:rPr>
        <w:t xml:space="preserve">being </w:t>
      </w:r>
      <w:r w:rsidRPr="00D30B9B">
        <w:rPr>
          <w:lang w:eastAsia="en-GB"/>
        </w:rPr>
        <w:t>able to work with others</w:t>
      </w:r>
      <w:r>
        <w:rPr>
          <w:rFonts w:hint="eastAsia"/>
          <w:lang w:eastAsia="ja-JP"/>
        </w:rPr>
        <w:t>;</w:t>
      </w:r>
    </w:p>
    <w:p w14:paraId="394743C1" w14:textId="77777777" w:rsidR="009D3A3C" w:rsidRPr="00D30B9B" w:rsidRDefault="009D3A3C" w:rsidP="009D3A3C">
      <w:pPr>
        <w:pStyle w:val="Bullet1"/>
        <w:rPr>
          <w:lang w:eastAsia="en-GB"/>
        </w:rPr>
      </w:pPr>
      <w:r w:rsidRPr="00D30B9B">
        <w:rPr>
          <w:lang w:eastAsia="en-GB"/>
        </w:rPr>
        <w:t>Initiative</w:t>
      </w:r>
      <w:r>
        <w:rPr>
          <w:rFonts w:hint="eastAsia"/>
          <w:lang w:eastAsia="ja-JP"/>
        </w:rPr>
        <w:t xml:space="preserve"> and</w:t>
      </w:r>
      <w:r w:rsidRPr="00D30B9B">
        <w:rPr>
          <w:lang w:eastAsia="en-GB"/>
        </w:rPr>
        <w:t xml:space="preserve"> </w:t>
      </w:r>
      <w:commentRangeStart w:id="73"/>
      <w:r>
        <w:rPr>
          <w:rFonts w:hint="eastAsia"/>
          <w:lang w:eastAsia="ja-JP"/>
        </w:rPr>
        <w:t>p</w:t>
      </w:r>
      <w:r w:rsidRPr="00D30B9B">
        <w:rPr>
          <w:lang w:eastAsia="en-GB"/>
        </w:rPr>
        <w:t>roactivity</w:t>
      </w:r>
      <w:commentRangeEnd w:id="73"/>
      <w:r>
        <w:rPr>
          <w:rStyle w:val="af3"/>
          <w:color w:val="auto"/>
        </w:rPr>
        <w:commentReference w:id="73"/>
      </w:r>
      <w:r>
        <w:rPr>
          <w:rFonts w:hint="eastAsia"/>
          <w:lang w:eastAsia="ja-JP"/>
        </w:rPr>
        <w:t>;</w:t>
      </w:r>
    </w:p>
    <w:p w14:paraId="7DFF1562" w14:textId="77777777" w:rsidR="009D3A3C" w:rsidRDefault="009D3A3C" w:rsidP="009D3A3C">
      <w:pPr>
        <w:pStyle w:val="Bullet1"/>
        <w:rPr>
          <w:lang w:eastAsia="en-GB"/>
        </w:rPr>
      </w:pPr>
      <w:r w:rsidRPr="00D30B9B">
        <w:rPr>
          <w:lang w:eastAsia="en-GB"/>
        </w:rPr>
        <w:t>Maintain focus during periods of low or intermittent activity</w:t>
      </w:r>
      <w:r>
        <w:rPr>
          <w:rFonts w:hint="eastAsia"/>
          <w:lang w:eastAsia="ja-JP"/>
        </w:rPr>
        <w:t>;</w:t>
      </w:r>
    </w:p>
    <w:p w14:paraId="3DE43B60" w14:textId="77777777" w:rsidR="009D3A3C" w:rsidRPr="00D30B9B" w:rsidRDefault="009D3A3C" w:rsidP="009D3A3C">
      <w:pPr>
        <w:pStyle w:val="Bullet1"/>
        <w:rPr>
          <w:lang w:eastAsia="en-GB"/>
        </w:rPr>
      </w:pPr>
      <w:r w:rsidRPr="00D30B9B">
        <w:rPr>
          <w:lang w:eastAsia="en-GB"/>
        </w:rPr>
        <w:t>Honesty,</w:t>
      </w:r>
      <w:r>
        <w:rPr>
          <w:rFonts w:hint="eastAsia"/>
          <w:lang w:eastAsia="ja-JP"/>
        </w:rPr>
        <w:t xml:space="preserve"> integrity;</w:t>
      </w:r>
    </w:p>
    <w:p w14:paraId="77C6A591" w14:textId="77777777" w:rsidR="009D3A3C" w:rsidRPr="00D30B9B" w:rsidRDefault="009D3A3C" w:rsidP="009D3A3C">
      <w:pPr>
        <w:pStyle w:val="Bullet1"/>
        <w:rPr>
          <w:lang w:eastAsia="en-GB"/>
        </w:rPr>
      </w:pPr>
      <w:r w:rsidRPr="00D30B9B">
        <w:rPr>
          <w:lang w:eastAsia="en-GB"/>
        </w:rPr>
        <w:t>Adaptability, flexibility</w:t>
      </w:r>
      <w:r>
        <w:rPr>
          <w:rFonts w:hint="eastAsia"/>
          <w:lang w:eastAsia="ja-JP"/>
        </w:rPr>
        <w:t>;</w:t>
      </w:r>
    </w:p>
    <w:p w14:paraId="1ACAA7C2" w14:textId="77777777" w:rsidR="009D3A3C" w:rsidRPr="00D30B9B" w:rsidRDefault="009D3A3C" w:rsidP="009D3A3C">
      <w:pPr>
        <w:pStyle w:val="Bullet1"/>
        <w:rPr>
          <w:lang w:eastAsia="en-GB"/>
        </w:rPr>
      </w:pPr>
      <w:r w:rsidRPr="00D30B9B">
        <w:rPr>
          <w:lang w:eastAsia="en-GB"/>
        </w:rPr>
        <w:t>Ability to be concise</w:t>
      </w:r>
      <w:r>
        <w:rPr>
          <w:rFonts w:hint="eastAsia"/>
          <w:lang w:eastAsia="ja-JP"/>
        </w:rPr>
        <w:t>;</w:t>
      </w:r>
    </w:p>
    <w:p w14:paraId="6B928F85" w14:textId="77777777" w:rsidR="009D3A3C" w:rsidRPr="00D30B9B" w:rsidRDefault="009D3A3C" w:rsidP="009D3A3C">
      <w:pPr>
        <w:pStyle w:val="Bullet1"/>
        <w:rPr>
          <w:lang w:eastAsia="en-GB"/>
        </w:rPr>
      </w:pPr>
      <w:r w:rsidRPr="00D30B9B">
        <w:rPr>
          <w:lang w:eastAsia="en-GB"/>
        </w:rPr>
        <w:t xml:space="preserve">Self-motivation, </w:t>
      </w:r>
      <w:r>
        <w:rPr>
          <w:rFonts w:hint="eastAsia"/>
          <w:lang w:eastAsia="ja-JP"/>
        </w:rPr>
        <w:t xml:space="preserve">being </w:t>
      </w:r>
      <w:r w:rsidRPr="00D30B9B">
        <w:rPr>
          <w:lang w:eastAsia="en-GB"/>
        </w:rPr>
        <w:t>able to work independently</w:t>
      </w:r>
      <w:r>
        <w:rPr>
          <w:rFonts w:hint="eastAsia"/>
          <w:lang w:eastAsia="ja-JP"/>
        </w:rPr>
        <w:t>;</w:t>
      </w:r>
    </w:p>
    <w:p w14:paraId="7098DD8B" w14:textId="77777777" w:rsidR="009D3A3C" w:rsidRPr="00D30B9B" w:rsidRDefault="009D3A3C" w:rsidP="009D3A3C">
      <w:pPr>
        <w:pStyle w:val="Bullet1"/>
        <w:rPr>
          <w:lang w:eastAsia="en-GB"/>
        </w:rPr>
      </w:pPr>
      <w:r w:rsidRPr="00D30B9B">
        <w:rPr>
          <w:lang w:eastAsia="en-GB"/>
        </w:rPr>
        <w:t>Maintain effectiveness in single person operations</w:t>
      </w:r>
      <w:r>
        <w:rPr>
          <w:rFonts w:hint="eastAsia"/>
          <w:lang w:eastAsia="ja-JP"/>
        </w:rPr>
        <w:t>;</w:t>
      </w:r>
    </w:p>
    <w:p w14:paraId="337823FE" w14:textId="77777777" w:rsidR="009D3A3C" w:rsidRPr="00D30B9B" w:rsidRDefault="009D3A3C" w:rsidP="009D3A3C">
      <w:pPr>
        <w:pStyle w:val="Bullet1"/>
        <w:rPr>
          <w:lang w:eastAsia="en-GB"/>
        </w:rPr>
      </w:pPr>
      <w:r w:rsidRPr="00D30B9B">
        <w:rPr>
          <w:lang w:eastAsia="en-GB"/>
        </w:rPr>
        <w:t>Assertiveness</w:t>
      </w:r>
      <w:r>
        <w:rPr>
          <w:rFonts w:hint="eastAsia"/>
          <w:lang w:eastAsia="ja-JP"/>
        </w:rPr>
        <w:t>;</w:t>
      </w:r>
    </w:p>
    <w:p w14:paraId="2309A2EA" w14:textId="77777777" w:rsidR="009D3A3C" w:rsidRDefault="009D3A3C" w:rsidP="009D3A3C">
      <w:pPr>
        <w:pStyle w:val="Bullet1"/>
        <w:rPr>
          <w:lang w:eastAsia="en-GB"/>
        </w:rPr>
      </w:pPr>
      <w:r w:rsidRPr="00D30B9B">
        <w:rPr>
          <w:lang w:eastAsia="en-GB"/>
        </w:rPr>
        <w:lastRenderedPageBreak/>
        <w:t>Service or client oriented</w:t>
      </w:r>
      <w:r>
        <w:rPr>
          <w:rFonts w:hint="eastAsia"/>
          <w:lang w:eastAsia="ja-JP"/>
        </w:rPr>
        <w:t>; and</w:t>
      </w:r>
    </w:p>
    <w:p w14:paraId="43BBA41A" w14:textId="77777777" w:rsidR="009D3A3C" w:rsidRPr="00521EED" w:rsidRDefault="009D3A3C" w:rsidP="009D3A3C">
      <w:pPr>
        <w:pStyle w:val="Bullet1"/>
        <w:rPr>
          <w:lang w:eastAsia="en-GB"/>
        </w:rPr>
      </w:pPr>
      <w:r>
        <w:rPr>
          <w:rFonts w:hint="eastAsia"/>
          <w:lang w:eastAsia="ja-JP"/>
        </w:rPr>
        <w:t>Effective communication skills.</w:t>
      </w:r>
    </w:p>
    <w:p w14:paraId="10A41D2F" w14:textId="77777777" w:rsidR="0077657D" w:rsidRDefault="0077657D" w:rsidP="00CB1D11">
      <w:pPr>
        <w:pStyle w:val="a2"/>
        <w:suppressAutoHyphens/>
        <w:rPr>
          <w:rFonts w:hint="eastAsia"/>
          <w:lang w:eastAsia="ja-JP"/>
        </w:rPr>
      </w:pPr>
    </w:p>
    <w:p w14:paraId="68624CC4" w14:textId="51AD0B80" w:rsidR="004E02DD" w:rsidRPr="00F55AD7" w:rsidRDefault="004E02DD" w:rsidP="004E02DD">
      <w:pPr>
        <w:pStyle w:val="1"/>
        <w:suppressAutoHyphens/>
        <w:rPr>
          <w:caps w:val="0"/>
        </w:rPr>
      </w:pPr>
      <w:bookmarkStart w:id="74" w:name="_Hlk59202516"/>
      <w:bookmarkEnd w:id="69"/>
      <w:r>
        <w:rPr>
          <w:rFonts w:hint="eastAsia"/>
          <w:caps w:val="0"/>
          <w:lang w:eastAsia="ja-JP"/>
        </w:rPr>
        <w:t>ASSESSMENT METHODS</w:t>
      </w:r>
    </w:p>
    <w:p w14:paraId="1E27E60E" w14:textId="77777777" w:rsidR="004E02DD" w:rsidRPr="00F55AD7" w:rsidRDefault="004E02DD" w:rsidP="004E02DD">
      <w:pPr>
        <w:pStyle w:val="Heading1separationline"/>
        <w:suppressAutoHyphens/>
      </w:pPr>
    </w:p>
    <w:p w14:paraId="00952AF0" w14:textId="01B2D0D7" w:rsidR="001824E5" w:rsidRPr="001824E5" w:rsidRDefault="001824E5" w:rsidP="001824E5">
      <w:pPr>
        <w:pStyle w:val="a2"/>
        <w:rPr>
          <w:lang w:eastAsia="ja-JP"/>
        </w:rPr>
      </w:pPr>
      <w:r w:rsidRPr="001824E5">
        <w:rPr>
          <w:lang w:eastAsia="ja-JP"/>
        </w:rPr>
        <w:t>To gain a comprehensive understanding of a candidate’s abilities and suitability, a range of assessment methods should be considered. These may include:</w:t>
      </w:r>
    </w:p>
    <w:p w14:paraId="50B22F8B" w14:textId="57E38A35" w:rsidR="006145CE" w:rsidRPr="00D30B9B" w:rsidRDefault="00D81AC7" w:rsidP="006145CE">
      <w:pPr>
        <w:pStyle w:val="Bullet1"/>
        <w:rPr>
          <w:lang w:eastAsia="en-GB"/>
        </w:rPr>
      </w:pPr>
      <w:r>
        <w:rPr>
          <w:rFonts w:hint="eastAsia"/>
          <w:lang w:eastAsia="ja-JP"/>
        </w:rPr>
        <w:t>p</w:t>
      </w:r>
      <w:r w:rsidR="006145CE">
        <w:rPr>
          <w:rFonts w:hint="eastAsia"/>
          <w:lang w:eastAsia="ja-JP"/>
        </w:rPr>
        <w:t>sychometric tests;</w:t>
      </w:r>
    </w:p>
    <w:p w14:paraId="5ED6C0BC" w14:textId="4F856BB3" w:rsidR="006145CE" w:rsidRDefault="00D81AC7" w:rsidP="006145CE">
      <w:pPr>
        <w:pStyle w:val="Bullet1"/>
        <w:rPr>
          <w:lang w:eastAsia="en-GB"/>
        </w:rPr>
      </w:pPr>
      <w:bookmarkStart w:id="75" w:name="_Hlk206598425"/>
      <w:r>
        <w:rPr>
          <w:rFonts w:hint="eastAsia"/>
          <w:lang w:eastAsia="ja-JP"/>
        </w:rPr>
        <w:t>p</w:t>
      </w:r>
      <w:r w:rsidR="006145CE">
        <w:rPr>
          <w:rFonts w:hint="eastAsia"/>
          <w:lang w:eastAsia="ja-JP"/>
        </w:rPr>
        <w:t>ractical tests or exercises; and</w:t>
      </w:r>
    </w:p>
    <w:p w14:paraId="2F7D13EF" w14:textId="317438D6" w:rsidR="006145CE" w:rsidRDefault="00D81AC7" w:rsidP="00FA1589">
      <w:pPr>
        <w:pStyle w:val="Bullet1"/>
        <w:rPr>
          <w:lang w:eastAsia="en-GB"/>
        </w:rPr>
      </w:pPr>
      <w:r>
        <w:rPr>
          <w:rFonts w:hint="eastAsia"/>
          <w:lang w:eastAsia="ja-JP"/>
        </w:rPr>
        <w:t>i</w:t>
      </w:r>
      <w:r w:rsidR="006145CE">
        <w:rPr>
          <w:rFonts w:hint="eastAsia"/>
          <w:lang w:eastAsia="ja-JP"/>
        </w:rPr>
        <w:t>nterviews.</w:t>
      </w:r>
    </w:p>
    <w:bookmarkEnd w:id="75"/>
    <w:p w14:paraId="7FE6DB47" w14:textId="3B01A1FF" w:rsidR="001824E5" w:rsidRPr="001824E5" w:rsidRDefault="001824E5" w:rsidP="001824E5">
      <w:pPr>
        <w:pStyle w:val="a2"/>
        <w:rPr>
          <w:lang w:eastAsia="ja-JP"/>
        </w:rPr>
      </w:pPr>
      <w:r w:rsidRPr="001824E5">
        <w:rPr>
          <w:lang w:eastAsia="ja-JP"/>
        </w:rPr>
        <w:t xml:space="preserve">Relying solely on a </w:t>
      </w:r>
      <w:r w:rsidRPr="001824E5">
        <w:rPr>
          <w:rFonts w:hint="eastAsia"/>
          <w:lang w:eastAsia="ja-JP"/>
        </w:rPr>
        <w:t>single method</w:t>
      </w:r>
      <w:r w:rsidRPr="001824E5">
        <w:rPr>
          <w:lang w:eastAsia="ja-JP"/>
        </w:rPr>
        <w:t xml:space="preserve"> provides limited insight into a candidate’s aptitude and behavioural suitability, particularly for a role as a VTS operator. To ensure a more accurate evaluation</w:t>
      </w:r>
      <w:r w:rsidRPr="001824E5">
        <w:rPr>
          <w:rFonts w:hint="eastAsia"/>
          <w:lang w:eastAsia="ja-JP"/>
        </w:rPr>
        <w:t xml:space="preserve">, </w:t>
      </w:r>
      <w:r w:rsidRPr="001824E5">
        <w:rPr>
          <w:lang w:eastAsia="ja-JP"/>
        </w:rPr>
        <w:t>a multi-method assessment approach</w:t>
      </w:r>
      <w:r w:rsidR="004E02DD">
        <w:rPr>
          <w:rFonts w:hint="eastAsia"/>
          <w:lang w:eastAsia="ja-JP"/>
        </w:rPr>
        <w:t xml:space="preserve"> is encouraged</w:t>
      </w:r>
      <w:r w:rsidRPr="001824E5">
        <w:rPr>
          <w:lang w:eastAsia="ja-JP"/>
        </w:rPr>
        <w:t>.</w:t>
      </w:r>
    </w:p>
    <w:p w14:paraId="344E4502" w14:textId="670111CA" w:rsidR="001824E5" w:rsidRPr="001824E5" w:rsidRDefault="001824E5" w:rsidP="001824E5">
      <w:pPr>
        <w:pStyle w:val="a2"/>
        <w:rPr>
          <w:lang w:eastAsia="ja-JP"/>
        </w:rPr>
      </w:pPr>
      <w:r w:rsidRPr="001824E5">
        <w:rPr>
          <w:lang w:eastAsia="ja-JP"/>
        </w:rPr>
        <w:t xml:space="preserve">Designing an effective recruitment process may require expert input. It is also </w:t>
      </w:r>
      <w:r w:rsidRPr="001824E5">
        <w:rPr>
          <w:rFonts w:hint="eastAsia"/>
          <w:lang w:eastAsia="ja-JP"/>
        </w:rPr>
        <w:t>recommended</w:t>
      </w:r>
      <w:r w:rsidRPr="001824E5">
        <w:rPr>
          <w:lang w:eastAsia="ja-JP"/>
        </w:rPr>
        <w:t xml:space="preserve"> to consider utilizing services offered by external providers or third-party organizations for specific assessment components. This helps ensure that all tests and exercises are appropriately designed to complement the interview process and </w:t>
      </w:r>
      <w:r w:rsidRPr="001824E5">
        <w:rPr>
          <w:rFonts w:hint="eastAsia"/>
          <w:lang w:eastAsia="ja-JP"/>
        </w:rPr>
        <w:t>provide</w:t>
      </w:r>
      <w:r w:rsidRPr="001824E5">
        <w:rPr>
          <w:lang w:eastAsia="ja-JP"/>
        </w:rPr>
        <w:t xml:space="preserve"> a </w:t>
      </w:r>
      <w:r w:rsidRPr="001824E5">
        <w:rPr>
          <w:rFonts w:hint="eastAsia"/>
          <w:lang w:eastAsia="ja-JP"/>
        </w:rPr>
        <w:t>thorough</w:t>
      </w:r>
      <w:r w:rsidRPr="001824E5">
        <w:rPr>
          <w:lang w:eastAsia="ja-JP"/>
        </w:rPr>
        <w:t xml:space="preserve"> evaluation of each candidate’s potential.</w:t>
      </w:r>
    </w:p>
    <w:p w14:paraId="39BA29B4" w14:textId="77777777" w:rsidR="001824E5" w:rsidRDefault="001824E5" w:rsidP="001824E5">
      <w:pPr>
        <w:pStyle w:val="a2"/>
        <w:rPr>
          <w:lang w:eastAsia="ja-JP"/>
        </w:rPr>
      </w:pPr>
      <w:r w:rsidRPr="001824E5">
        <w:rPr>
          <w:lang w:eastAsia="ja-JP"/>
        </w:rPr>
        <w:t xml:space="preserve">Depending on the nature of the test and the resources available, assessment methods may be conducted </w:t>
      </w:r>
      <w:r w:rsidRPr="001824E5">
        <w:rPr>
          <w:rFonts w:hint="eastAsia"/>
          <w:lang w:eastAsia="ja-JP"/>
        </w:rPr>
        <w:t>in one of two</w:t>
      </w:r>
      <w:r w:rsidRPr="001824E5">
        <w:rPr>
          <w:lang w:eastAsia="ja-JP"/>
        </w:rPr>
        <w:t xml:space="preserve"> way</w:t>
      </w:r>
      <w:r w:rsidRPr="001824E5">
        <w:rPr>
          <w:rFonts w:hint="eastAsia"/>
          <w:lang w:eastAsia="ja-JP"/>
        </w:rPr>
        <w:t>s</w:t>
      </w:r>
      <w:r w:rsidRPr="001824E5">
        <w:rPr>
          <w:lang w:eastAsia="ja-JP"/>
        </w:rPr>
        <w:t>:</w:t>
      </w:r>
    </w:p>
    <w:p w14:paraId="3CA1649D" w14:textId="33160CAC" w:rsidR="00D81AC7" w:rsidRDefault="00EB6891" w:rsidP="00D81AC7">
      <w:pPr>
        <w:pStyle w:val="Bullet1"/>
        <w:rPr>
          <w:lang w:eastAsia="en-GB"/>
        </w:rPr>
      </w:pPr>
      <w:r>
        <w:rPr>
          <w:rFonts w:hint="eastAsia"/>
          <w:lang w:eastAsia="ja-JP"/>
        </w:rPr>
        <w:t>in person</w:t>
      </w:r>
      <w:r w:rsidR="00D81AC7">
        <w:rPr>
          <w:rFonts w:hint="eastAsia"/>
          <w:lang w:eastAsia="ja-JP"/>
        </w:rPr>
        <w:t xml:space="preserve">; </w:t>
      </w:r>
      <w:r>
        <w:rPr>
          <w:rFonts w:hint="eastAsia"/>
          <w:lang w:eastAsia="ja-JP"/>
        </w:rPr>
        <w:t>or</w:t>
      </w:r>
    </w:p>
    <w:p w14:paraId="399A3F4B" w14:textId="5D1D794F" w:rsidR="00D81AC7" w:rsidRPr="001824E5" w:rsidRDefault="00EB6891" w:rsidP="00F31D1A">
      <w:pPr>
        <w:pStyle w:val="Bullet1"/>
        <w:rPr>
          <w:lang w:eastAsia="en-GB"/>
        </w:rPr>
      </w:pPr>
      <w:r w:rsidRPr="001824E5">
        <w:rPr>
          <w:lang w:eastAsia="ja-JP"/>
        </w:rPr>
        <w:t>online via computer-based platforms</w:t>
      </w:r>
      <w:r>
        <w:rPr>
          <w:rFonts w:hint="eastAsia"/>
          <w:lang w:eastAsia="ja-JP"/>
        </w:rPr>
        <w:t>.</w:t>
      </w:r>
    </w:p>
    <w:p w14:paraId="2896A3EC" w14:textId="029DDB9E" w:rsidR="001824E5" w:rsidRDefault="001824E5" w:rsidP="001824E5">
      <w:pPr>
        <w:pStyle w:val="a2"/>
        <w:rPr>
          <w:lang w:eastAsia="ja-JP"/>
        </w:rPr>
      </w:pPr>
      <w:commentRangeStart w:id="76"/>
      <w:r w:rsidRPr="001824E5">
        <w:rPr>
          <w:lang w:eastAsia="ja-JP"/>
        </w:rPr>
        <w:t>Psychometric assessments</w:t>
      </w:r>
      <w:commentRangeEnd w:id="76"/>
      <w:r w:rsidR="00056D21">
        <w:rPr>
          <w:rStyle w:val="af3"/>
        </w:rPr>
        <w:commentReference w:id="76"/>
      </w:r>
      <w:r w:rsidRPr="001824E5">
        <w:rPr>
          <w:lang w:eastAsia="ja-JP"/>
        </w:rPr>
        <w:t xml:space="preserve"> and certain aptitude tests are often well-suited for remote delivery, while practical exercises or simulations may require on-site administration. Choosing the appropriate delivery mode for each method is essential to ensure </w:t>
      </w:r>
      <w:r w:rsidR="00D7722B">
        <w:rPr>
          <w:rFonts w:hint="eastAsia"/>
          <w:lang w:eastAsia="ja-JP"/>
        </w:rPr>
        <w:t>v</w:t>
      </w:r>
      <w:r w:rsidR="00D7722B" w:rsidRPr="00D7722B">
        <w:rPr>
          <w:lang w:eastAsia="ja-JP"/>
        </w:rPr>
        <w:t>alid, authentic, current, sufficient and reliable</w:t>
      </w:r>
      <w:r w:rsidRPr="001824E5">
        <w:rPr>
          <w:lang w:eastAsia="ja-JP"/>
        </w:rPr>
        <w:t xml:space="preserve"> in the evaluation process.</w:t>
      </w:r>
    </w:p>
    <w:p w14:paraId="094F6A23" w14:textId="77777777" w:rsidR="00AA35CA" w:rsidRDefault="00AA35CA" w:rsidP="004D53E4">
      <w:pPr>
        <w:pStyle w:val="a2"/>
        <w:suppressAutoHyphens/>
        <w:rPr>
          <w:ins w:id="77" w:author="ynakai" w:date="2025-09-25T21:56:00Z" w16du:dateUtc="2025-09-25T12:56:00Z"/>
          <w:rFonts w:hint="eastAsia"/>
          <w:lang w:eastAsia="ja-JP"/>
        </w:rPr>
      </w:pPr>
    </w:p>
    <w:p w14:paraId="2E2B05F8" w14:textId="081B0157" w:rsidR="009E0804" w:rsidRPr="00F55AD7" w:rsidRDefault="009E0804" w:rsidP="009E0804">
      <w:pPr>
        <w:pStyle w:val="2"/>
        <w:suppressAutoHyphens/>
      </w:pPr>
      <w:r>
        <w:rPr>
          <w:rFonts w:hint="eastAsia"/>
          <w:lang w:eastAsia="ja-JP"/>
        </w:rPr>
        <w:t>PSYCHOMETRIC TESTS</w:t>
      </w:r>
    </w:p>
    <w:p w14:paraId="4390D0BD" w14:textId="77777777" w:rsidR="009E0804" w:rsidRPr="00F55AD7" w:rsidRDefault="009E0804" w:rsidP="009E0804">
      <w:pPr>
        <w:pStyle w:val="Heading2separationline"/>
        <w:suppressAutoHyphens/>
      </w:pPr>
    </w:p>
    <w:p w14:paraId="3A23481D" w14:textId="77777777" w:rsidR="009E0804" w:rsidRDefault="009E0804" w:rsidP="009E0804">
      <w:pPr>
        <w:pStyle w:val="a2"/>
        <w:suppressAutoHyphens/>
        <w:rPr>
          <w:lang w:val="en-US" w:eastAsia="ja-JP"/>
        </w:rPr>
      </w:pPr>
      <w:r w:rsidRPr="00FA1589">
        <w:rPr>
          <w:lang w:val="en-US" w:eastAsia="ja-JP"/>
        </w:rPr>
        <w:t>A psychometric test is designed to provide a quantitative analysis of a person's mental capacities or personality traits, typically as shown by responses to a standard series of questions or statements.</w:t>
      </w:r>
    </w:p>
    <w:p w14:paraId="2C9B17D9" w14:textId="711B2586" w:rsidR="004F7422" w:rsidRPr="00FA1589" w:rsidRDefault="004F7422" w:rsidP="009E0804">
      <w:pPr>
        <w:pStyle w:val="a2"/>
        <w:suppressAutoHyphens/>
        <w:rPr>
          <w:lang w:val="en-US" w:eastAsia="ja-JP"/>
        </w:rPr>
      </w:pPr>
      <w:r w:rsidRPr="00FA1589">
        <w:rPr>
          <w:lang w:val="en-US" w:eastAsia="ja-JP"/>
        </w:rPr>
        <w:t>The contents of a psychometric test are generally divided into two categories:</w:t>
      </w:r>
    </w:p>
    <w:p w14:paraId="7692561A" w14:textId="5C0080D6" w:rsidR="009E0804" w:rsidRPr="00542343" w:rsidRDefault="009E0804" w:rsidP="009E0804">
      <w:pPr>
        <w:pStyle w:val="Bullet1"/>
        <w:rPr>
          <w:lang w:eastAsia="ja-JP"/>
        </w:rPr>
      </w:pPr>
      <w:r w:rsidRPr="00542343">
        <w:rPr>
          <w:lang w:eastAsia="ja-JP"/>
        </w:rPr>
        <w:t>Aptitude tests, which measure the intellectual abilities required for work; and</w:t>
      </w:r>
    </w:p>
    <w:p w14:paraId="681DA742" w14:textId="2DCB6AFE" w:rsidR="009E0804" w:rsidRPr="009E0804" w:rsidRDefault="009E0804" w:rsidP="009E0804">
      <w:pPr>
        <w:pStyle w:val="Bullet1"/>
        <w:rPr>
          <w:lang w:eastAsia="en-GB"/>
        </w:rPr>
      </w:pPr>
      <w:r w:rsidRPr="00542343">
        <w:rPr>
          <w:lang w:eastAsia="en-GB"/>
        </w:rPr>
        <w:t xml:space="preserve">Personality tests, which aim to understand the </w:t>
      </w:r>
      <w:r w:rsidRPr="00542343">
        <w:rPr>
          <w:rFonts w:hint="eastAsia"/>
          <w:lang w:eastAsia="ja-JP"/>
        </w:rPr>
        <w:t>candidate</w:t>
      </w:r>
      <w:r w:rsidRPr="00542343">
        <w:rPr>
          <w:lang w:eastAsia="en-GB"/>
        </w:rPr>
        <w:t>'s character.</w:t>
      </w:r>
    </w:p>
    <w:p w14:paraId="0FFB593C" w14:textId="77777777" w:rsidR="009E0804" w:rsidRPr="00542343" w:rsidRDefault="009E0804" w:rsidP="004D53E4">
      <w:pPr>
        <w:pStyle w:val="a2"/>
        <w:suppressAutoHyphens/>
        <w:rPr>
          <w:rFonts w:hint="eastAsia"/>
          <w:lang w:eastAsia="ja-JP"/>
        </w:rPr>
      </w:pPr>
    </w:p>
    <w:p w14:paraId="68A29CB9" w14:textId="6D7D616D" w:rsidR="00AA35CA" w:rsidRDefault="00FD30C8" w:rsidP="00AA35CA">
      <w:pPr>
        <w:pStyle w:val="3"/>
        <w:suppressAutoHyphens/>
      </w:pPr>
      <w:bookmarkStart w:id="78" w:name="_Toc206686841"/>
      <w:bookmarkStart w:id="79" w:name="_Hlk188985050"/>
      <w:bookmarkStart w:id="80" w:name="_Hlk188985531"/>
      <w:r>
        <w:rPr>
          <w:lang w:eastAsia="ja-JP"/>
        </w:rPr>
        <w:t>APTITUDE TE</w:t>
      </w:r>
      <w:r w:rsidR="00D0773B">
        <w:rPr>
          <w:lang w:eastAsia="ja-JP"/>
        </w:rPr>
        <w:t>S</w:t>
      </w:r>
      <w:r>
        <w:rPr>
          <w:lang w:eastAsia="ja-JP"/>
        </w:rPr>
        <w:t>T</w:t>
      </w:r>
      <w:bookmarkStart w:id="81" w:name="_Hlk189136295"/>
      <w:r>
        <w:rPr>
          <w:lang w:eastAsia="ja-JP"/>
        </w:rPr>
        <w:t>S</w:t>
      </w:r>
      <w:bookmarkEnd w:id="78"/>
      <w:bookmarkEnd w:id="81"/>
    </w:p>
    <w:bookmarkEnd w:id="79"/>
    <w:p w14:paraId="7E418216" w14:textId="3734035C" w:rsidR="008A45B7" w:rsidRPr="006C48E2" w:rsidRDefault="008C64EC" w:rsidP="008A45B7">
      <w:pPr>
        <w:pStyle w:val="a2"/>
        <w:suppressAutoHyphens/>
        <w:rPr>
          <w:lang w:eastAsia="ja-JP"/>
        </w:rPr>
      </w:pPr>
      <w:r>
        <w:rPr>
          <w:rFonts w:hint="eastAsia"/>
          <w:lang w:eastAsia="ja-JP"/>
        </w:rPr>
        <w:t>Aptitude</w:t>
      </w:r>
      <w:r w:rsidR="00103224">
        <w:rPr>
          <w:rFonts w:hint="eastAsia"/>
          <w:lang w:eastAsia="ja-JP"/>
        </w:rPr>
        <w:t xml:space="preserve"> test is</w:t>
      </w:r>
      <w:r w:rsidR="00103224" w:rsidRPr="00103224">
        <w:rPr>
          <w:lang w:eastAsia="ja-JP"/>
        </w:rPr>
        <w:t xml:space="preserve"> designed to determine a person's capacity in any given skill or field of knowledge</w:t>
      </w:r>
      <w:r w:rsidR="008A45B7">
        <w:rPr>
          <w:rFonts w:hint="eastAsia"/>
          <w:lang w:eastAsia="ja-JP"/>
        </w:rPr>
        <w:t>, particularly those relevant to</w:t>
      </w:r>
      <w:r w:rsidR="008A45B7">
        <w:rPr>
          <w:lang w:eastAsia="ja-JP"/>
        </w:rPr>
        <w:t xml:space="preserve"> job performance. Rather than </w:t>
      </w:r>
      <w:r w:rsidR="008A45B7">
        <w:rPr>
          <w:rFonts w:hint="eastAsia"/>
          <w:lang w:eastAsia="ja-JP"/>
        </w:rPr>
        <w:t>focusing on</w:t>
      </w:r>
      <w:r w:rsidR="008A45B7">
        <w:rPr>
          <w:lang w:eastAsia="ja-JP"/>
        </w:rPr>
        <w:t xml:space="preserve"> academic knowledge or school-based learning, these tests evaluate practical thinking skills such as logical reasoning, information processing, and problem-solving ability. These are competencies that cannot be easily improved through short-term memorization or test preparation—they are typically developed through consistent, long-term habits and experiences.</w:t>
      </w:r>
    </w:p>
    <w:p w14:paraId="70BAD0E0" w14:textId="1F56576C" w:rsidR="00C46A38" w:rsidRDefault="008A45B7" w:rsidP="008A45B7">
      <w:pPr>
        <w:pStyle w:val="a2"/>
        <w:suppressAutoHyphens/>
        <w:rPr>
          <w:lang w:eastAsia="ja-JP"/>
        </w:rPr>
      </w:pPr>
      <w:r>
        <w:rPr>
          <w:lang w:eastAsia="ja-JP"/>
        </w:rPr>
        <w:t>Aptitude tests are generally divided into two main areas:</w:t>
      </w:r>
    </w:p>
    <w:p w14:paraId="20623BBA" w14:textId="1DF0DA3D" w:rsidR="00C46A38" w:rsidRPr="00430FB8" w:rsidRDefault="00C46A38" w:rsidP="00C46A38">
      <w:pPr>
        <w:pStyle w:val="Bullet1"/>
        <w:rPr>
          <w:lang w:eastAsia="en-GB"/>
        </w:rPr>
      </w:pPr>
      <w:r>
        <w:rPr>
          <w:lang w:eastAsia="ja-JP"/>
        </w:rPr>
        <w:lastRenderedPageBreak/>
        <w:t>Verbal Reasoning</w:t>
      </w:r>
    </w:p>
    <w:p w14:paraId="055B8BD1" w14:textId="77777777" w:rsidR="008A45B7" w:rsidRDefault="008A45B7" w:rsidP="00C46A38">
      <w:pPr>
        <w:pStyle w:val="a2"/>
        <w:suppressAutoHyphens/>
        <w:ind w:leftChars="551" w:left="992"/>
        <w:rPr>
          <w:lang w:eastAsia="ja-JP"/>
        </w:rPr>
      </w:pPr>
      <w:r>
        <w:rPr>
          <w:lang w:eastAsia="ja-JP"/>
        </w:rPr>
        <w:t>This assesses the ability to accurately understand the logic and argument of written texts, including vocabulary, reading comprehension, and identifying key messages.</w:t>
      </w:r>
    </w:p>
    <w:p w14:paraId="240F7DE3" w14:textId="77777777" w:rsidR="008A45B7" w:rsidRDefault="008A45B7" w:rsidP="00C46A38">
      <w:pPr>
        <w:pStyle w:val="a2"/>
        <w:suppressAutoHyphens/>
        <w:ind w:leftChars="551" w:left="992"/>
        <w:rPr>
          <w:lang w:eastAsia="ja-JP"/>
        </w:rPr>
      </w:pPr>
      <w:r>
        <w:rPr>
          <w:lang w:eastAsia="ja-JP"/>
        </w:rPr>
        <w:t>High-scoring candidates tend to read quickly and understand texts logically. They are often skilled communicators with strong language habits.</w:t>
      </w:r>
    </w:p>
    <w:p w14:paraId="6CAE9041" w14:textId="1649B193" w:rsidR="008A45B7" w:rsidRDefault="008A45B7" w:rsidP="00E37017">
      <w:pPr>
        <w:pStyle w:val="a2"/>
        <w:suppressAutoHyphens/>
        <w:ind w:leftChars="551" w:left="992"/>
        <w:rPr>
          <w:lang w:eastAsia="ja-JP"/>
        </w:rPr>
      </w:pPr>
      <w:r>
        <w:rPr>
          <w:lang w:eastAsia="ja-JP"/>
        </w:rPr>
        <w:t>Low-scoring candidates, on the other hand, often lack regular reading habits and may struggle to grasp written content accurately. This can lead to misunderstandings in communication-heavy roles.</w:t>
      </w:r>
    </w:p>
    <w:p w14:paraId="1E8E1925" w14:textId="4FA11D7E" w:rsidR="00C46A38" w:rsidRDefault="00C46A38" w:rsidP="00C46A38">
      <w:pPr>
        <w:pStyle w:val="Bullet1"/>
        <w:rPr>
          <w:lang w:eastAsia="en-GB"/>
        </w:rPr>
      </w:pPr>
      <w:r>
        <w:rPr>
          <w:lang w:eastAsia="ja-JP"/>
        </w:rPr>
        <w:t>Numerical and Logical Reasoning</w:t>
      </w:r>
    </w:p>
    <w:p w14:paraId="76FBB24C" w14:textId="77777777" w:rsidR="008A45B7" w:rsidRDefault="008A45B7" w:rsidP="00C46A38">
      <w:pPr>
        <w:pStyle w:val="a2"/>
        <w:suppressAutoHyphens/>
        <w:ind w:leftChars="551" w:left="992"/>
        <w:rPr>
          <w:lang w:eastAsia="ja-JP"/>
        </w:rPr>
      </w:pPr>
      <w:r>
        <w:rPr>
          <w:lang w:eastAsia="ja-JP"/>
        </w:rPr>
        <w:t>This assesses the ability to perform calculations, interpret charts and graphs, and apply logic to solve problems efficiently.</w:t>
      </w:r>
    </w:p>
    <w:p w14:paraId="30F3FB88" w14:textId="77777777" w:rsidR="008A45B7" w:rsidRDefault="008A45B7" w:rsidP="00C46A38">
      <w:pPr>
        <w:pStyle w:val="a2"/>
        <w:suppressAutoHyphens/>
        <w:ind w:leftChars="551" w:left="992"/>
        <w:rPr>
          <w:lang w:eastAsia="ja-JP"/>
        </w:rPr>
      </w:pPr>
      <w:r>
        <w:rPr>
          <w:lang w:eastAsia="ja-JP"/>
        </w:rPr>
        <w:t>High-scoring candidates remain calm under pressure, read problems carefully, and select efficient strategies. They are comfortable with numbers and suited for structured tasks like accounting or programming.</w:t>
      </w:r>
    </w:p>
    <w:p w14:paraId="1B73E948" w14:textId="12F2A11D" w:rsidR="00AA71BE" w:rsidRDefault="008A45B7" w:rsidP="00E37017">
      <w:pPr>
        <w:pStyle w:val="a2"/>
        <w:suppressAutoHyphens/>
        <w:ind w:leftChars="551" w:left="992"/>
        <w:rPr>
          <w:lang w:eastAsia="ja-JP"/>
        </w:rPr>
      </w:pPr>
      <w:r>
        <w:rPr>
          <w:lang w:eastAsia="ja-JP"/>
        </w:rPr>
        <w:t>Low-scoring candidates, by contrast, tend to skip careful reading and rely on guesswork. They may struggle with division, percentages, and overall numerical processing.</w:t>
      </w:r>
    </w:p>
    <w:p w14:paraId="48C931FE" w14:textId="502AC41B" w:rsidR="00AA71BE" w:rsidRPr="00F83814" w:rsidRDefault="00AA71BE" w:rsidP="00AA71BE">
      <w:pPr>
        <w:pStyle w:val="a2"/>
        <w:suppressAutoHyphens/>
        <w:rPr>
          <w:lang w:eastAsia="ja-JP"/>
        </w:rPr>
      </w:pPr>
      <w:bookmarkStart w:id="82" w:name="_Hlk204349945"/>
      <w:r>
        <w:rPr>
          <w:lang w:eastAsia="ja-JP"/>
        </w:rPr>
        <w:t>A</w:t>
      </w:r>
      <w:r>
        <w:rPr>
          <w:rFonts w:hint="eastAsia"/>
          <w:lang w:eastAsia="ja-JP"/>
        </w:rPr>
        <w:t>ptitude tests</w:t>
      </w:r>
      <w:r>
        <w:rPr>
          <w:lang w:eastAsia="ja-JP"/>
        </w:rPr>
        <w:t xml:space="preserve"> may </w:t>
      </w:r>
      <w:r w:rsidR="00906F56">
        <w:rPr>
          <w:rFonts w:hint="eastAsia"/>
          <w:lang w:eastAsia="ja-JP"/>
        </w:rPr>
        <w:t>provide</w:t>
      </w:r>
      <w:r>
        <w:rPr>
          <w:lang w:eastAsia="ja-JP"/>
        </w:rPr>
        <w:t xml:space="preserve"> insight in</w:t>
      </w:r>
      <w:r w:rsidR="00906F56">
        <w:rPr>
          <w:rFonts w:hint="eastAsia"/>
          <w:lang w:eastAsia="ja-JP"/>
        </w:rPr>
        <w:t>to</w:t>
      </w:r>
      <w:r>
        <w:rPr>
          <w:lang w:eastAsia="ja-JP"/>
        </w:rPr>
        <w:t xml:space="preserve"> a candidate’s abilit</w:t>
      </w:r>
      <w:r w:rsidR="00906F56">
        <w:rPr>
          <w:rFonts w:hint="eastAsia"/>
          <w:lang w:eastAsia="ja-JP"/>
        </w:rPr>
        <w:t>ies</w:t>
      </w:r>
      <w:r>
        <w:rPr>
          <w:lang w:eastAsia="ja-JP"/>
        </w:rPr>
        <w:t xml:space="preserve"> </w:t>
      </w:r>
      <w:r w:rsidR="00906F56">
        <w:rPr>
          <w:rFonts w:hint="eastAsia"/>
          <w:lang w:eastAsia="ja-JP"/>
        </w:rPr>
        <w:t>such as</w:t>
      </w:r>
      <w:r>
        <w:rPr>
          <w:lang w:eastAsia="ja-JP"/>
        </w:rPr>
        <w:t>:</w:t>
      </w:r>
    </w:p>
    <w:p w14:paraId="4CD466E2" w14:textId="2593D4ED" w:rsidR="00430FB8" w:rsidRDefault="00430FB8" w:rsidP="00430FB8">
      <w:pPr>
        <w:pStyle w:val="Bullet1"/>
        <w:suppressAutoHyphens/>
        <w:rPr>
          <w:lang w:eastAsia="en-GB"/>
        </w:rPr>
      </w:pPr>
      <w:r>
        <w:rPr>
          <w:rFonts w:hint="eastAsia"/>
          <w:lang w:eastAsia="ja-JP"/>
        </w:rPr>
        <w:t>a</w:t>
      </w:r>
      <w:r w:rsidRPr="000C2744">
        <w:rPr>
          <w:lang w:eastAsia="en-GB"/>
        </w:rPr>
        <w:t>rithmetic reasoning</w:t>
      </w:r>
      <w:r w:rsidR="000744AB">
        <w:rPr>
          <w:rFonts w:hint="eastAsia"/>
          <w:lang w:eastAsia="ja-JP"/>
        </w:rPr>
        <w:t>;</w:t>
      </w:r>
    </w:p>
    <w:p w14:paraId="64B95CC6" w14:textId="75BDA269" w:rsidR="00430FB8" w:rsidRPr="00430FB8" w:rsidRDefault="00430FB8" w:rsidP="00430FB8">
      <w:pPr>
        <w:pStyle w:val="Bullet1"/>
        <w:rPr>
          <w:lang w:eastAsia="en-GB"/>
        </w:rPr>
      </w:pPr>
      <w:bookmarkStart w:id="83" w:name="_Hlk206675222"/>
      <w:r>
        <w:rPr>
          <w:rFonts w:hint="eastAsia"/>
          <w:lang w:eastAsia="ja-JP"/>
        </w:rPr>
        <w:t>m</w:t>
      </w:r>
      <w:r w:rsidRPr="00430FB8">
        <w:rPr>
          <w:lang w:eastAsia="en-GB"/>
        </w:rPr>
        <w:t>emory – short term recall</w:t>
      </w:r>
      <w:r w:rsidR="000744AB">
        <w:rPr>
          <w:rFonts w:hint="eastAsia"/>
          <w:lang w:eastAsia="ja-JP"/>
        </w:rPr>
        <w:t>;</w:t>
      </w:r>
    </w:p>
    <w:bookmarkEnd w:id="83"/>
    <w:p w14:paraId="2308B330" w14:textId="2AFF9C40" w:rsidR="00430FB8" w:rsidRDefault="00430FB8" w:rsidP="00430FB8">
      <w:pPr>
        <w:pStyle w:val="Bullet1"/>
        <w:suppressAutoHyphens/>
        <w:rPr>
          <w:lang w:eastAsia="en-GB"/>
        </w:rPr>
      </w:pPr>
      <w:r>
        <w:rPr>
          <w:rFonts w:hint="eastAsia"/>
          <w:lang w:eastAsia="ja-JP"/>
        </w:rPr>
        <w:t>r</w:t>
      </w:r>
      <w:r w:rsidRPr="000C2744">
        <w:rPr>
          <w:lang w:eastAsia="en-GB"/>
        </w:rPr>
        <w:t>eaction time</w:t>
      </w:r>
      <w:r w:rsidR="000744AB">
        <w:rPr>
          <w:rFonts w:hint="eastAsia"/>
          <w:lang w:eastAsia="ja-JP"/>
        </w:rPr>
        <w:t>;</w:t>
      </w:r>
    </w:p>
    <w:bookmarkEnd w:id="82"/>
    <w:p w14:paraId="02B7AF97" w14:textId="6CA29B96" w:rsidR="00430FB8" w:rsidRDefault="00430FB8" w:rsidP="00430FB8">
      <w:pPr>
        <w:pStyle w:val="Bullet1"/>
        <w:suppressAutoHyphens/>
        <w:rPr>
          <w:lang w:eastAsia="en-GB"/>
        </w:rPr>
      </w:pPr>
      <w:r>
        <w:rPr>
          <w:rFonts w:hint="eastAsia"/>
          <w:lang w:eastAsia="ja-JP"/>
        </w:rPr>
        <w:t>r</w:t>
      </w:r>
      <w:r w:rsidRPr="000C2744">
        <w:rPr>
          <w:lang w:eastAsia="en-GB"/>
        </w:rPr>
        <w:t>ecognize patterns</w:t>
      </w:r>
      <w:r w:rsidR="000744AB">
        <w:rPr>
          <w:rFonts w:hint="eastAsia"/>
          <w:lang w:eastAsia="ja-JP"/>
        </w:rPr>
        <w:t>;</w:t>
      </w:r>
    </w:p>
    <w:p w14:paraId="6B80A49D" w14:textId="51B0395B" w:rsidR="000744AB" w:rsidRDefault="000744AB" w:rsidP="000744AB">
      <w:pPr>
        <w:pStyle w:val="Bullet1"/>
        <w:suppressAutoHyphens/>
        <w:rPr>
          <w:lang w:eastAsia="en-GB"/>
        </w:rPr>
      </w:pPr>
      <w:r>
        <w:rPr>
          <w:rFonts w:hint="eastAsia"/>
          <w:lang w:eastAsia="ja-JP"/>
        </w:rPr>
        <w:t>s</w:t>
      </w:r>
      <w:r w:rsidRPr="000C2744">
        <w:rPr>
          <w:lang w:eastAsia="en-GB"/>
        </w:rPr>
        <w:t>ituational awareness</w:t>
      </w:r>
      <w:r>
        <w:rPr>
          <w:rFonts w:hint="eastAsia"/>
          <w:lang w:eastAsia="ja-JP"/>
        </w:rPr>
        <w:t>;</w:t>
      </w:r>
    </w:p>
    <w:p w14:paraId="19D7459A" w14:textId="41943F2D" w:rsidR="000744AB" w:rsidRDefault="000744AB" w:rsidP="000744AB">
      <w:pPr>
        <w:pStyle w:val="Bullet1"/>
        <w:suppressAutoHyphens/>
        <w:rPr>
          <w:lang w:eastAsia="en-GB"/>
        </w:rPr>
      </w:pPr>
      <w:r>
        <w:rPr>
          <w:rFonts w:hint="eastAsia"/>
          <w:lang w:eastAsia="ja-JP"/>
        </w:rPr>
        <w:t>s</w:t>
      </w:r>
      <w:r w:rsidRPr="000C2744">
        <w:rPr>
          <w:lang w:eastAsia="en-GB"/>
        </w:rPr>
        <w:t xml:space="preserve">patial reasoning or </w:t>
      </w:r>
      <w:r>
        <w:rPr>
          <w:rFonts w:hint="eastAsia"/>
          <w:lang w:eastAsia="ja-JP"/>
        </w:rPr>
        <w:t>v</w:t>
      </w:r>
      <w:r w:rsidRPr="000C2744">
        <w:rPr>
          <w:lang w:eastAsia="en-GB"/>
        </w:rPr>
        <w:t>isualization</w:t>
      </w:r>
      <w:r>
        <w:rPr>
          <w:rFonts w:hint="eastAsia"/>
          <w:lang w:eastAsia="ja-JP"/>
        </w:rPr>
        <w:t>;</w:t>
      </w:r>
    </w:p>
    <w:p w14:paraId="7C9254AE" w14:textId="7BCD3483" w:rsidR="000744AB" w:rsidRDefault="000744AB" w:rsidP="000744AB">
      <w:pPr>
        <w:pStyle w:val="Bullet1"/>
        <w:suppressAutoHyphens/>
        <w:rPr>
          <w:lang w:eastAsia="en-GB"/>
        </w:rPr>
      </w:pPr>
      <w:r>
        <w:rPr>
          <w:rFonts w:hint="eastAsia"/>
          <w:lang w:eastAsia="ja-JP"/>
        </w:rPr>
        <w:t>s</w:t>
      </w:r>
      <w:r w:rsidRPr="000C2744">
        <w:rPr>
          <w:lang w:eastAsia="en-GB"/>
        </w:rPr>
        <w:t>ynthesize (process) information from multiple inputs</w:t>
      </w:r>
      <w:r>
        <w:rPr>
          <w:rFonts w:hint="eastAsia"/>
          <w:lang w:eastAsia="ja-JP"/>
        </w:rPr>
        <w:t>; and</w:t>
      </w:r>
    </w:p>
    <w:p w14:paraId="40E0FF7D" w14:textId="22BC60B1" w:rsidR="00AA71BE" w:rsidRDefault="000744AB" w:rsidP="00503510">
      <w:pPr>
        <w:pStyle w:val="Bullet1"/>
        <w:rPr>
          <w:lang w:eastAsia="en-GB"/>
        </w:rPr>
      </w:pPr>
      <w:r>
        <w:rPr>
          <w:rFonts w:hint="eastAsia"/>
          <w:lang w:eastAsia="ja-JP"/>
        </w:rPr>
        <w:t>m</w:t>
      </w:r>
      <w:r w:rsidRPr="00D30B9B">
        <w:rPr>
          <w:lang w:eastAsia="en-GB"/>
        </w:rPr>
        <w:t>aintain attention for an extended time, not easily distracted by external factors</w:t>
      </w:r>
      <w:r>
        <w:rPr>
          <w:rFonts w:hint="eastAsia"/>
          <w:lang w:eastAsia="ja-JP"/>
        </w:rPr>
        <w:t>.</w:t>
      </w:r>
    </w:p>
    <w:p w14:paraId="6C2DACDD" w14:textId="636A1212" w:rsidR="008C64EC" w:rsidRDefault="008A45B7" w:rsidP="008A45B7">
      <w:pPr>
        <w:pStyle w:val="a2"/>
        <w:suppressAutoHyphens/>
        <w:rPr>
          <w:lang w:eastAsia="ja-JP"/>
        </w:rPr>
      </w:pPr>
      <w:r>
        <w:rPr>
          <w:lang w:eastAsia="ja-JP"/>
        </w:rPr>
        <w:t>These general intellectual abilities have been shown to be predictive of job performance. While aptitude test scores are important for selection, there is no universal passing score</w:t>
      </w:r>
      <w:r w:rsidR="00592F11">
        <w:rPr>
          <w:rFonts w:hint="eastAsia"/>
          <w:lang w:eastAsia="ja-JP"/>
        </w:rPr>
        <w:t xml:space="preserve">. </w:t>
      </w:r>
      <w:r w:rsidR="00592F11" w:rsidRPr="00592F11">
        <w:rPr>
          <w:lang w:eastAsia="ja-JP"/>
        </w:rPr>
        <w:t>Each organization should set its own standards based on the skills it needs</w:t>
      </w:r>
      <w:r w:rsidR="00592F11">
        <w:rPr>
          <w:rFonts w:hint="eastAsia"/>
          <w:lang w:eastAsia="ja-JP"/>
        </w:rPr>
        <w:t>.</w:t>
      </w:r>
    </w:p>
    <w:p w14:paraId="22A9977D" w14:textId="77777777" w:rsidR="00103224" w:rsidRDefault="00103224" w:rsidP="00AA35CA">
      <w:pPr>
        <w:pStyle w:val="a2"/>
        <w:suppressAutoHyphens/>
        <w:rPr>
          <w:lang w:eastAsia="ja-JP"/>
        </w:rPr>
      </w:pPr>
    </w:p>
    <w:p w14:paraId="65021549" w14:textId="423A53BC" w:rsidR="00965F27" w:rsidRDefault="00965F27" w:rsidP="00965F27">
      <w:pPr>
        <w:pStyle w:val="3"/>
      </w:pPr>
      <w:bookmarkStart w:id="84" w:name="_Toc206686842"/>
      <w:r>
        <w:rPr>
          <w:rFonts w:hint="eastAsia"/>
          <w:lang w:eastAsia="ja-JP"/>
        </w:rPr>
        <w:t>PERSONALITY TE</w:t>
      </w:r>
      <w:r w:rsidR="00D0773B">
        <w:rPr>
          <w:lang w:eastAsia="ja-JP"/>
        </w:rPr>
        <w:t>S</w:t>
      </w:r>
      <w:r>
        <w:rPr>
          <w:rFonts w:hint="eastAsia"/>
          <w:lang w:eastAsia="ja-JP"/>
        </w:rPr>
        <w:t>T</w:t>
      </w:r>
      <w:r w:rsidR="00FD30C8">
        <w:rPr>
          <w:lang w:eastAsia="ja-JP"/>
        </w:rPr>
        <w:t>S</w:t>
      </w:r>
      <w:bookmarkEnd w:id="84"/>
    </w:p>
    <w:bookmarkEnd w:id="80"/>
    <w:p w14:paraId="7574C935" w14:textId="1F5F2C65" w:rsidR="00405F55" w:rsidRPr="00405F55" w:rsidRDefault="00405F55" w:rsidP="00405F55">
      <w:pPr>
        <w:pStyle w:val="a2"/>
        <w:suppressAutoHyphens/>
        <w:rPr>
          <w:lang w:val="en-US" w:eastAsia="ja-JP"/>
        </w:rPr>
      </w:pPr>
      <w:r w:rsidRPr="00405F55">
        <w:rPr>
          <w:lang w:val="en-US" w:eastAsia="ja-JP"/>
        </w:rPr>
        <w:t xml:space="preserve">A personality test assesses various traits related to job performance, such as interpersonal style, work attitude, and goal orientation, based on a </w:t>
      </w:r>
      <w:r w:rsidR="00AA1486">
        <w:rPr>
          <w:rFonts w:hint="eastAsia"/>
          <w:lang w:val="en-US" w:eastAsia="ja-JP"/>
        </w:rPr>
        <w:t>candidate</w:t>
      </w:r>
      <w:r w:rsidRPr="00405F55">
        <w:rPr>
          <w:lang w:val="en-US" w:eastAsia="ja-JP"/>
        </w:rPr>
        <w:t>’s responses to questions about their everyday behavior and ways of thinking.</w:t>
      </w:r>
    </w:p>
    <w:p w14:paraId="1C57F82F" w14:textId="21858184" w:rsidR="00405F55" w:rsidRPr="00405F55" w:rsidRDefault="00405F55" w:rsidP="00405F55">
      <w:pPr>
        <w:pStyle w:val="a2"/>
        <w:suppressAutoHyphens/>
        <w:rPr>
          <w:lang w:val="en-US" w:eastAsia="ja-JP"/>
        </w:rPr>
      </w:pPr>
      <w:r w:rsidRPr="00405F55">
        <w:rPr>
          <w:lang w:val="en-US" w:eastAsia="ja-JP"/>
        </w:rPr>
        <w:t xml:space="preserve">The results quantify how well the </w:t>
      </w:r>
      <w:r w:rsidR="00AA1486">
        <w:rPr>
          <w:rFonts w:hint="eastAsia"/>
          <w:lang w:val="en-US" w:eastAsia="ja-JP"/>
        </w:rPr>
        <w:t>candidate</w:t>
      </w:r>
      <w:r w:rsidRPr="00405F55">
        <w:rPr>
          <w:lang w:val="en-US" w:eastAsia="ja-JP"/>
        </w:rPr>
        <w:t xml:space="preserve"> is likely to adapt to specific job roles and workplace environments, allowing employers to evaluate whether the </w:t>
      </w:r>
      <w:r w:rsidR="00AA1486">
        <w:rPr>
          <w:rFonts w:hint="eastAsia"/>
          <w:lang w:val="en-US" w:eastAsia="ja-JP"/>
        </w:rPr>
        <w:t>candidate</w:t>
      </w:r>
      <w:r w:rsidRPr="00405F55">
        <w:rPr>
          <w:lang w:val="en-US" w:eastAsia="ja-JP"/>
        </w:rPr>
        <w:t>’s characteristics align with the qualities they seek and to identify any discrepancies from the impression formed during the interview.</w:t>
      </w:r>
    </w:p>
    <w:p w14:paraId="6285C919" w14:textId="6442A6F0" w:rsidR="00360D77" w:rsidRDefault="00405F55" w:rsidP="00405F55">
      <w:pPr>
        <w:pStyle w:val="a2"/>
        <w:suppressAutoHyphens/>
        <w:rPr>
          <w:lang w:val="en-US" w:eastAsia="ja-JP"/>
        </w:rPr>
      </w:pPr>
      <w:r w:rsidRPr="00405F55">
        <w:rPr>
          <w:lang w:val="en-US" w:eastAsia="ja-JP"/>
        </w:rPr>
        <w:t xml:space="preserve">Personality tests are used to gain a deeper understanding of the </w:t>
      </w:r>
      <w:r w:rsidR="00AA1486">
        <w:rPr>
          <w:rFonts w:hint="eastAsia"/>
          <w:lang w:val="en-US" w:eastAsia="ja-JP"/>
        </w:rPr>
        <w:t>candidate</w:t>
      </w:r>
      <w:r w:rsidRPr="00405F55">
        <w:rPr>
          <w:lang w:val="en-US" w:eastAsia="ja-JP"/>
        </w:rPr>
        <w:t xml:space="preserve">’s individual </w:t>
      </w:r>
      <w:r w:rsidRPr="007964E4">
        <w:rPr>
          <w:lang w:val="en-US" w:eastAsia="ja-JP"/>
        </w:rPr>
        <w:t>strengths</w:t>
      </w:r>
      <w:r w:rsidR="007964E4">
        <w:rPr>
          <w:rFonts w:hint="eastAsia"/>
          <w:lang w:val="en-US" w:eastAsia="ja-JP"/>
        </w:rPr>
        <w:t>/</w:t>
      </w:r>
      <w:r w:rsidR="007964E4">
        <w:rPr>
          <w:lang w:val="en-US" w:eastAsia="ja-JP"/>
        </w:rPr>
        <w:t>weaknesses</w:t>
      </w:r>
      <w:r w:rsidRPr="00405F55">
        <w:rPr>
          <w:lang w:val="en-US" w:eastAsia="ja-JP"/>
        </w:rPr>
        <w:t xml:space="preserve"> and to supplement the findings from interviews.</w:t>
      </w:r>
    </w:p>
    <w:p w14:paraId="1EFAC523" w14:textId="18C5ED02" w:rsidR="00360D77" w:rsidRPr="00F83814" w:rsidRDefault="00360D77" w:rsidP="00360D77">
      <w:pPr>
        <w:pStyle w:val="a2"/>
        <w:suppressAutoHyphens/>
        <w:rPr>
          <w:lang w:eastAsia="ja-JP"/>
        </w:rPr>
      </w:pPr>
      <w:r>
        <w:rPr>
          <w:rFonts w:hint="eastAsia"/>
          <w:lang w:eastAsia="ja-JP"/>
        </w:rPr>
        <w:t>Personality tests</w:t>
      </w:r>
      <w:r>
        <w:rPr>
          <w:lang w:eastAsia="ja-JP"/>
        </w:rPr>
        <w:t xml:space="preserve"> may </w:t>
      </w:r>
      <w:r w:rsidR="00906F56">
        <w:rPr>
          <w:rFonts w:hint="eastAsia"/>
          <w:lang w:eastAsia="ja-JP"/>
        </w:rPr>
        <w:t>provide</w:t>
      </w:r>
      <w:r>
        <w:rPr>
          <w:lang w:eastAsia="ja-JP"/>
        </w:rPr>
        <w:t xml:space="preserve"> insight in</w:t>
      </w:r>
      <w:r w:rsidR="00906F56">
        <w:rPr>
          <w:rFonts w:hint="eastAsia"/>
          <w:lang w:eastAsia="ja-JP"/>
        </w:rPr>
        <w:t>to</w:t>
      </w:r>
      <w:r>
        <w:rPr>
          <w:lang w:eastAsia="ja-JP"/>
        </w:rPr>
        <w:t xml:space="preserve"> a candidate’s</w:t>
      </w:r>
      <w:r w:rsidR="00230465">
        <w:rPr>
          <w:rFonts w:hint="eastAsia"/>
          <w:lang w:eastAsia="ja-JP"/>
        </w:rPr>
        <w:t xml:space="preserve"> abilit</w:t>
      </w:r>
      <w:r w:rsidR="00F83D35">
        <w:rPr>
          <w:rFonts w:hint="eastAsia"/>
          <w:lang w:eastAsia="ja-JP"/>
        </w:rPr>
        <w:t>ies</w:t>
      </w:r>
      <w:r w:rsidR="00230465">
        <w:rPr>
          <w:rFonts w:hint="eastAsia"/>
          <w:lang w:eastAsia="ja-JP"/>
        </w:rPr>
        <w:t xml:space="preserve"> and attributes</w:t>
      </w:r>
      <w:r>
        <w:rPr>
          <w:lang w:eastAsia="ja-JP"/>
        </w:rPr>
        <w:t xml:space="preserve"> </w:t>
      </w:r>
      <w:r w:rsidR="00906F56">
        <w:rPr>
          <w:rFonts w:hint="eastAsia"/>
          <w:lang w:eastAsia="ja-JP"/>
        </w:rPr>
        <w:t>such as</w:t>
      </w:r>
      <w:r>
        <w:rPr>
          <w:lang w:eastAsia="ja-JP"/>
        </w:rPr>
        <w:t>:</w:t>
      </w:r>
    </w:p>
    <w:p w14:paraId="3F529372" w14:textId="306473CF" w:rsidR="00C7631B" w:rsidRDefault="00C7631B" w:rsidP="00C7631B">
      <w:pPr>
        <w:pStyle w:val="Bullet1"/>
        <w:suppressAutoHyphens/>
        <w:rPr>
          <w:lang w:eastAsia="en-GB"/>
        </w:rPr>
      </w:pPr>
      <w:r>
        <w:rPr>
          <w:rFonts w:hint="eastAsia"/>
          <w:lang w:eastAsia="ja-JP"/>
        </w:rPr>
        <w:t>b</w:t>
      </w:r>
      <w:r w:rsidRPr="000C2744">
        <w:rPr>
          <w:lang w:eastAsia="en-GB"/>
        </w:rPr>
        <w:t>e able to give, receive and act upon feedback</w:t>
      </w:r>
      <w:r w:rsidR="0060530C">
        <w:rPr>
          <w:rFonts w:hint="eastAsia"/>
          <w:lang w:eastAsia="ja-JP"/>
        </w:rPr>
        <w:t>;</w:t>
      </w:r>
    </w:p>
    <w:p w14:paraId="5DEF5979" w14:textId="0E1E0C41" w:rsidR="00C7631B" w:rsidRDefault="0060530C" w:rsidP="00C7631B">
      <w:pPr>
        <w:pStyle w:val="Bullet1"/>
        <w:suppressAutoHyphens/>
        <w:rPr>
          <w:lang w:eastAsia="en-GB"/>
        </w:rPr>
      </w:pPr>
      <w:r>
        <w:rPr>
          <w:rFonts w:hint="eastAsia"/>
          <w:lang w:eastAsia="ja-JP"/>
        </w:rPr>
        <w:t>c</w:t>
      </w:r>
      <w:r w:rsidR="00C7631B" w:rsidRPr="000C2744">
        <w:rPr>
          <w:lang w:eastAsia="en-GB"/>
        </w:rPr>
        <w:t>oping with stress</w:t>
      </w:r>
      <w:r>
        <w:rPr>
          <w:rFonts w:hint="eastAsia"/>
          <w:lang w:eastAsia="ja-JP"/>
        </w:rPr>
        <w:t>;</w:t>
      </w:r>
    </w:p>
    <w:p w14:paraId="424867B9" w14:textId="39C8A0F6" w:rsidR="00C7631B" w:rsidRDefault="0060530C" w:rsidP="00C7631B">
      <w:pPr>
        <w:pStyle w:val="Bullet1"/>
        <w:suppressAutoHyphens/>
        <w:rPr>
          <w:lang w:eastAsia="en-GB"/>
        </w:rPr>
      </w:pPr>
      <w:r>
        <w:rPr>
          <w:rFonts w:hint="eastAsia"/>
          <w:lang w:eastAsia="ja-JP"/>
        </w:rPr>
        <w:t>d</w:t>
      </w:r>
      <w:r w:rsidR="00C7631B" w:rsidRPr="000C2744">
        <w:rPr>
          <w:lang w:eastAsia="en-GB"/>
        </w:rPr>
        <w:t>ecision making</w:t>
      </w:r>
      <w:r>
        <w:rPr>
          <w:rFonts w:hint="eastAsia"/>
          <w:lang w:eastAsia="ja-JP"/>
        </w:rPr>
        <w:t>;</w:t>
      </w:r>
    </w:p>
    <w:p w14:paraId="6EC00C34" w14:textId="59ABBC42" w:rsidR="00C7631B" w:rsidRDefault="0060530C" w:rsidP="00C7631B">
      <w:pPr>
        <w:pStyle w:val="Bullet1"/>
        <w:suppressAutoHyphens/>
        <w:rPr>
          <w:lang w:eastAsia="en-GB"/>
        </w:rPr>
      </w:pPr>
      <w:r>
        <w:rPr>
          <w:rFonts w:hint="eastAsia"/>
          <w:lang w:eastAsia="ja-JP"/>
        </w:rPr>
        <w:lastRenderedPageBreak/>
        <w:t>e</w:t>
      </w:r>
      <w:r w:rsidR="00C7631B" w:rsidRPr="000C2744">
        <w:rPr>
          <w:lang w:eastAsia="en-GB"/>
        </w:rPr>
        <w:t>mpathy</w:t>
      </w:r>
      <w:r>
        <w:rPr>
          <w:rFonts w:hint="eastAsia"/>
          <w:lang w:eastAsia="ja-JP"/>
        </w:rPr>
        <w:t>;</w:t>
      </w:r>
    </w:p>
    <w:p w14:paraId="61A4A807" w14:textId="5CEFD11C" w:rsidR="00C7631B" w:rsidRDefault="0060530C" w:rsidP="00C7631B">
      <w:pPr>
        <w:pStyle w:val="Bullet1"/>
        <w:suppressAutoHyphens/>
        <w:rPr>
          <w:lang w:eastAsia="en-GB"/>
        </w:rPr>
      </w:pPr>
      <w:r>
        <w:rPr>
          <w:rFonts w:hint="eastAsia"/>
          <w:lang w:eastAsia="ja-JP"/>
        </w:rPr>
        <w:t>p</w:t>
      </w:r>
      <w:r w:rsidR="00C7631B" w:rsidRPr="000C2744">
        <w:rPr>
          <w:lang w:eastAsia="en-GB"/>
        </w:rPr>
        <w:t>rioritization</w:t>
      </w:r>
      <w:r>
        <w:rPr>
          <w:rFonts w:hint="eastAsia"/>
          <w:lang w:eastAsia="ja-JP"/>
        </w:rPr>
        <w:t>;</w:t>
      </w:r>
    </w:p>
    <w:p w14:paraId="1E7E416C" w14:textId="294B1848" w:rsidR="00C7631B" w:rsidRPr="00D30B9B" w:rsidRDefault="0060530C" w:rsidP="00C7631B">
      <w:pPr>
        <w:pStyle w:val="Bullet1"/>
        <w:rPr>
          <w:lang w:eastAsia="en-GB"/>
        </w:rPr>
      </w:pPr>
      <w:r>
        <w:rPr>
          <w:rFonts w:hint="eastAsia"/>
          <w:lang w:eastAsia="ja-JP"/>
        </w:rPr>
        <w:t>a</w:t>
      </w:r>
      <w:r w:rsidR="00C7631B" w:rsidRPr="00D30B9B">
        <w:rPr>
          <w:lang w:eastAsia="en-GB"/>
        </w:rPr>
        <w:t>daptability, flexibility</w:t>
      </w:r>
      <w:r>
        <w:rPr>
          <w:rFonts w:hint="eastAsia"/>
          <w:lang w:eastAsia="ja-JP"/>
        </w:rPr>
        <w:t>;</w:t>
      </w:r>
    </w:p>
    <w:p w14:paraId="6CA08C39" w14:textId="2BA91AC1" w:rsidR="00C7631B" w:rsidRPr="00D30B9B" w:rsidRDefault="0060530C" w:rsidP="00C7631B">
      <w:pPr>
        <w:pStyle w:val="Bullet1"/>
        <w:rPr>
          <w:lang w:eastAsia="en-GB"/>
        </w:rPr>
      </w:pPr>
      <w:r>
        <w:rPr>
          <w:rFonts w:hint="eastAsia"/>
          <w:lang w:eastAsia="ja-JP"/>
        </w:rPr>
        <w:t>a</w:t>
      </w:r>
      <w:r w:rsidR="00C7631B" w:rsidRPr="00D30B9B">
        <w:rPr>
          <w:lang w:eastAsia="en-GB"/>
        </w:rPr>
        <w:t>ssertiveness</w:t>
      </w:r>
      <w:r w:rsidR="007964E4">
        <w:rPr>
          <w:rFonts w:hint="eastAsia"/>
          <w:lang w:eastAsia="ja-JP"/>
        </w:rPr>
        <w:t>;</w:t>
      </w:r>
    </w:p>
    <w:p w14:paraId="66304531" w14:textId="7172615D" w:rsidR="00C7631B" w:rsidRPr="00D30B9B" w:rsidRDefault="0060530C" w:rsidP="00C7631B">
      <w:pPr>
        <w:pStyle w:val="Bullet1"/>
        <w:rPr>
          <w:lang w:eastAsia="en-GB"/>
        </w:rPr>
      </w:pPr>
      <w:r>
        <w:rPr>
          <w:rFonts w:hint="eastAsia"/>
          <w:lang w:eastAsia="ja-JP"/>
        </w:rPr>
        <w:t>h</w:t>
      </w:r>
      <w:r w:rsidR="00C7631B" w:rsidRPr="00D30B9B">
        <w:rPr>
          <w:lang w:eastAsia="en-GB"/>
        </w:rPr>
        <w:t>onesty,</w:t>
      </w:r>
      <w:r w:rsidR="00230465">
        <w:rPr>
          <w:rFonts w:hint="eastAsia"/>
          <w:lang w:eastAsia="ja-JP"/>
        </w:rPr>
        <w:t xml:space="preserve"> integrity</w:t>
      </w:r>
      <w:r>
        <w:rPr>
          <w:rFonts w:hint="eastAsia"/>
          <w:lang w:eastAsia="ja-JP"/>
        </w:rPr>
        <w:t>;</w:t>
      </w:r>
    </w:p>
    <w:p w14:paraId="64DB4496" w14:textId="509D62F8" w:rsidR="00C7631B" w:rsidRPr="00D30B9B" w:rsidRDefault="0060530C" w:rsidP="00C7631B">
      <w:pPr>
        <w:pStyle w:val="Bullet1"/>
        <w:rPr>
          <w:lang w:eastAsia="en-GB"/>
        </w:rPr>
      </w:pPr>
      <w:r>
        <w:rPr>
          <w:rFonts w:hint="eastAsia"/>
          <w:lang w:eastAsia="ja-JP"/>
        </w:rPr>
        <w:t>i</w:t>
      </w:r>
      <w:r w:rsidR="00C7631B" w:rsidRPr="00D30B9B">
        <w:rPr>
          <w:lang w:eastAsia="en-GB"/>
        </w:rPr>
        <w:t xml:space="preserve">nitiative or </w:t>
      </w:r>
      <w:r w:rsidRPr="007964E4">
        <w:rPr>
          <w:lang w:eastAsia="ja-JP"/>
        </w:rPr>
        <w:t>p</w:t>
      </w:r>
      <w:r w:rsidR="00C7631B" w:rsidRPr="007964E4">
        <w:rPr>
          <w:lang w:eastAsia="en-GB"/>
        </w:rPr>
        <w:t>roactivity</w:t>
      </w:r>
      <w:r w:rsidRPr="007964E4">
        <w:rPr>
          <w:rFonts w:hint="eastAsia"/>
          <w:lang w:eastAsia="ja-JP"/>
        </w:rPr>
        <w:t>;</w:t>
      </w:r>
    </w:p>
    <w:p w14:paraId="4AE31BE3" w14:textId="67BF3C88" w:rsidR="00C7631B" w:rsidRPr="00D30B9B" w:rsidRDefault="0060530C" w:rsidP="00C7631B">
      <w:pPr>
        <w:pStyle w:val="Bullet1"/>
        <w:rPr>
          <w:lang w:eastAsia="en-GB"/>
        </w:rPr>
      </w:pPr>
      <w:r>
        <w:rPr>
          <w:rFonts w:hint="eastAsia"/>
          <w:lang w:eastAsia="ja-JP"/>
        </w:rPr>
        <w:t>m</w:t>
      </w:r>
      <w:r w:rsidR="00C7631B" w:rsidRPr="00D30B9B">
        <w:rPr>
          <w:lang w:eastAsia="en-GB"/>
        </w:rPr>
        <w:t>aintain attention for an extended time, not easily distracted by external factors</w:t>
      </w:r>
      <w:r>
        <w:rPr>
          <w:rFonts w:hint="eastAsia"/>
          <w:lang w:eastAsia="ja-JP"/>
        </w:rPr>
        <w:t>;</w:t>
      </w:r>
    </w:p>
    <w:p w14:paraId="05B1B4CD" w14:textId="7517E20C" w:rsidR="00C7631B" w:rsidRPr="00D30B9B" w:rsidRDefault="0060530C" w:rsidP="00C7631B">
      <w:pPr>
        <w:pStyle w:val="Bullet1"/>
        <w:rPr>
          <w:lang w:eastAsia="en-GB"/>
        </w:rPr>
      </w:pPr>
      <w:bookmarkStart w:id="85" w:name="_Hlk206598946"/>
      <w:r>
        <w:rPr>
          <w:rFonts w:hint="eastAsia"/>
          <w:lang w:eastAsia="ja-JP"/>
        </w:rPr>
        <w:t>m</w:t>
      </w:r>
      <w:r w:rsidR="00C7631B" w:rsidRPr="00D30B9B">
        <w:rPr>
          <w:lang w:eastAsia="en-GB"/>
        </w:rPr>
        <w:t>aintain effectiveness in single person operations</w:t>
      </w:r>
      <w:r>
        <w:rPr>
          <w:rFonts w:hint="eastAsia"/>
          <w:lang w:eastAsia="ja-JP"/>
        </w:rPr>
        <w:t>;</w:t>
      </w:r>
    </w:p>
    <w:p w14:paraId="0D71CE14" w14:textId="38B49B77" w:rsidR="00C7631B" w:rsidRDefault="0060530C" w:rsidP="00C7631B">
      <w:pPr>
        <w:pStyle w:val="Bullet1"/>
        <w:rPr>
          <w:lang w:eastAsia="en-GB"/>
        </w:rPr>
      </w:pPr>
      <w:r>
        <w:rPr>
          <w:rFonts w:hint="eastAsia"/>
          <w:lang w:eastAsia="ja-JP"/>
        </w:rPr>
        <w:t>m</w:t>
      </w:r>
      <w:r w:rsidR="00C7631B" w:rsidRPr="00D30B9B">
        <w:rPr>
          <w:lang w:eastAsia="en-GB"/>
        </w:rPr>
        <w:t>aintain focus during periods of low or intermittent activity</w:t>
      </w:r>
      <w:r>
        <w:rPr>
          <w:rFonts w:hint="eastAsia"/>
          <w:lang w:eastAsia="ja-JP"/>
        </w:rPr>
        <w:t>;</w:t>
      </w:r>
    </w:p>
    <w:p w14:paraId="61FB922E" w14:textId="79DDE1BA" w:rsidR="00C7631B" w:rsidRDefault="0060530C" w:rsidP="00C7631B">
      <w:pPr>
        <w:pStyle w:val="Bullet1"/>
        <w:rPr>
          <w:lang w:eastAsia="en-GB"/>
        </w:rPr>
      </w:pPr>
      <w:r>
        <w:rPr>
          <w:rFonts w:hint="eastAsia"/>
          <w:lang w:eastAsia="ja-JP"/>
        </w:rPr>
        <w:t>r</w:t>
      </w:r>
      <w:r w:rsidR="00C7631B" w:rsidRPr="00D30B9B">
        <w:rPr>
          <w:lang w:eastAsia="en-GB"/>
        </w:rPr>
        <w:t>emains calm and composed in difficult situations</w:t>
      </w:r>
      <w:r>
        <w:rPr>
          <w:rFonts w:hint="eastAsia"/>
          <w:lang w:eastAsia="ja-JP"/>
        </w:rPr>
        <w:t>;</w:t>
      </w:r>
    </w:p>
    <w:p w14:paraId="0B23E267" w14:textId="502985EB" w:rsidR="00C7631B" w:rsidRPr="00D30B9B" w:rsidRDefault="0060530C" w:rsidP="00C7631B">
      <w:pPr>
        <w:pStyle w:val="Bullet1"/>
        <w:rPr>
          <w:lang w:eastAsia="en-GB"/>
        </w:rPr>
      </w:pPr>
      <w:r>
        <w:rPr>
          <w:rFonts w:hint="eastAsia"/>
          <w:lang w:eastAsia="ja-JP"/>
        </w:rPr>
        <w:t>r</w:t>
      </w:r>
      <w:r w:rsidR="00C7631B" w:rsidRPr="00D30B9B">
        <w:rPr>
          <w:lang w:eastAsia="en-GB"/>
        </w:rPr>
        <w:t>esponsibility</w:t>
      </w:r>
      <w:r>
        <w:rPr>
          <w:rFonts w:hint="eastAsia"/>
          <w:lang w:eastAsia="ja-JP"/>
        </w:rPr>
        <w:t>;</w:t>
      </w:r>
      <w:bookmarkEnd w:id="85"/>
    </w:p>
    <w:p w14:paraId="7AB14E46" w14:textId="6EDA8A4C" w:rsidR="00C7631B" w:rsidRDefault="0060530C" w:rsidP="00C7631B">
      <w:pPr>
        <w:pStyle w:val="Bullet1"/>
        <w:rPr>
          <w:lang w:eastAsia="en-GB"/>
        </w:rPr>
      </w:pPr>
      <w:r>
        <w:rPr>
          <w:rFonts w:hint="eastAsia"/>
          <w:lang w:eastAsia="ja-JP"/>
        </w:rPr>
        <w:t>s</w:t>
      </w:r>
      <w:r w:rsidR="00C7631B" w:rsidRPr="00D30B9B">
        <w:rPr>
          <w:lang w:eastAsia="en-GB"/>
        </w:rPr>
        <w:t>elf-motivation, able to work independently</w:t>
      </w:r>
      <w:r>
        <w:rPr>
          <w:rFonts w:hint="eastAsia"/>
          <w:lang w:eastAsia="ja-JP"/>
        </w:rPr>
        <w:t>; and</w:t>
      </w:r>
    </w:p>
    <w:p w14:paraId="48ACA95D" w14:textId="77777777" w:rsidR="009C0BE9" w:rsidRPr="009C0BE9" w:rsidRDefault="009C0BE9" w:rsidP="009C0BE9">
      <w:pPr>
        <w:pStyle w:val="Bullet1"/>
        <w:rPr>
          <w:lang w:eastAsia="en-GB"/>
        </w:rPr>
      </w:pPr>
      <w:r w:rsidRPr="009C0BE9">
        <w:rPr>
          <w:lang w:eastAsia="en-GB"/>
        </w:rPr>
        <w:t>teamwork, able to work with others.</w:t>
      </w:r>
    </w:p>
    <w:p w14:paraId="5F5D7282" w14:textId="77777777" w:rsidR="00405F55" w:rsidRDefault="00405F55" w:rsidP="00965F27">
      <w:pPr>
        <w:pStyle w:val="a2"/>
        <w:suppressAutoHyphens/>
        <w:rPr>
          <w:lang w:eastAsia="ja-JP"/>
        </w:rPr>
      </w:pPr>
    </w:p>
    <w:p w14:paraId="1F5BDDDC" w14:textId="03DCEED6" w:rsidR="005E74A9" w:rsidRPr="00BA1C02" w:rsidRDefault="005E74A9" w:rsidP="005E74A9">
      <w:pPr>
        <w:pStyle w:val="2"/>
      </w:pPr>
      <w:bookmarkStart w:id="86" w:name="_Toc206686843"/>
      <w:r>
        <w:rPr>
          <w:rFonts w:hint="eastAsia"/>
          <w:lang w:eastAsia="ja-JP"/>
        </w:rPr>
        <w:t>pRACTICAL test</w:t>
      </w:r>
      <w:r w:rsidR="00FD30C8">
        <w:rPr>
          <w:lang w:eastAsia="ja-JP"/>
        </w:rPr>
        <w:t>S</w:t>
      </w:r>
      <w:r>
        <w:rPr>
          <w:rFonts w:hint="eastAsia"/>
          <w:lang w:eastAsia="ja-JP"/>
        </w:rPr>
        <w:t xml:space="preserve"> OR EXERCISES</w:t>
      </w:r>
      <w:bookmarkEnd w:id="86"/>
    </w:p>
    <w:p w14:paraId="225B0316" w14:textId="77777777" w:rsidR="005E74A9" w:rsidRDefault="005E74A9" w:rsidP="005E74A9">
      <w:pPr>
        <w:pStyle w:val="Heading2separationline"/>
        <w:suppressAutoHyphens/>
      </w:pPr>
    </w:p>
    <w:p w14:paraId="014AFF04" w14:textId="3982569C" w:rsidR="00A829EC" w:rsidRPr="00A829EC" w:rsidRDefault="00A829EC" w:rsidP="00A829EC">
      <w:pPr>
        <w:pStyle w:val="a2"/>
        <w:rPr>
          <w:ins w:id="87" w:author="ynakai" w:date="2025-08-20T16:14:00Z"/>
          <w:lang w:eastAsia="ja-JP"/>
        </w:rPr>
      </w:pPr>
      <w:ins w:id="88" w:author="ynakai" w:date="2025-08-20T16:14:00Z">
        <w:r w:rsidRPr="00A829EC">
          <w:rPr>
            <w:lang w:eastAsia="ja-JP"/>
          </w:rPr>
          <w:t>Practical tests or exercises aim to simulate key aspects of the VTS work environment, allowing recruit</w:t>
        </w:r>
        <w:r w:rsidRPr="00A829EC">
          <w:rPr>
            <w:rFonts w:hint="eastAsia"/>
            <w:lang w:eastAsia="ja-JP"/>
          </w:rPr>
          <w:t>ing team member</w:t>
        </w:r>
        <w:r w:rsidRPr="00A829EC">
          <w:rPr>
            <w:lang w:eastAsia="ja-JP"/>
          </w:rPr>
          <w:t>s to observe how candidates respond to realistic tasks and challenges. These assessments provide valuable insights into a candidate’s applied skills, cognitive processes, and behavioural tendencies that may not be fully captured through psychometric testing or interviews alone.</w:t>
        </w:r>
      </w:ins>
    </w:p>
    <w:p w14:paraId="378C4BE9" w14:textId="426EE542" w:rsidR="00A829EC" w:rsidRPr="00A829EC" w:rsidRDefault="00A829EC" w:rsidP="00A829EC">
      <w:pPr>
        <w:pStyle w:val="a2"/>
        <w:rPr>
          <w:ins w:id="89" w:author="ynakai" w:date="2025-08-20T16:14:00Z"/>
          <w:lang w:eastAsia="ja-JP"/>
        </w:rPr>
      </w:pPr>
      <w:ins w:id="90" w:author="ynakai" w:date="2025-08-20T16:14:00Z">
        <w:r w:rsidRPr="00A829EC">
          <w:rPr>
            <w:lang w:eastAsia="ja-JP"/>
          </w:rPr>
          <w:t>Unlike psychometric tests that focus on abstract reasoning or personality traits, practical exercises are designed to evaluate real-time performance, including how candidates process information, make decisions under pressure, and communicate in dynamic environments. These exercises can take many forms, and should be tailored to reflect the demands of VTS operations while remaining appropriate for candidates with diverse levels of maritime experience.</w:t>
        </w:r>
      </w:ins>
    </w:p>
    <w:p w14:paraId="6BD983D4" w14:textId="2EDCAD87" w:rsidR="00A829EC" w:rsidRDefault="00A829EC" w:rsidP="00A829EC">
      <w:pPr>
        <w:pStyle w:val="a2"/>
        <w:rPr>
          <w:ins w:id="91" w:author="ynakai" w:date="2025-08-20T16:15:00Z" w16du:dateUtc="2025-08-20T07:15:00Z"/>
          <w:lang w:eastAsia="ja-JP"/>
        </w:rPr>
      </w:pPr>
      <w:ins w:id="92" w:author="ynakai" w:date="2025-08-20T16:14:00Z">
        <w:r w:rsidRPr="00A829EC">
          <w:rPr>
            <w:lang w:eastAsia="ja-JP"/>
          </w:rPr>
          <w:t>When incorporating practical tests into the recruitment process, it is essential to:</w:t>
        </w:r>
      </w:ins>
    </w:p>
    <w:p w14:paraId="3C29020D" w14:textId="0737DA0A" w:rsidR="00A829EC" w:rsidRPr="00D30B9B" w:rsidRDefault="00A829EC" w:rsidP="00A829EC">
      <w:pPr>
        <w:pStyle w:val="Bullet1"/>
        <w:rPr>
          <w:ins w:id="93" w:author="ynakai" w:date="2025-08-20T16:15:00Z" w16du:dateUtc="2025-08-20T07:15:00Z"/>
          <w:lang w:eastAsia="en-GB"/>
        </w:rPr>
      </w:pPr>
      <w:ins w:id="94" w:author="ynakai" w:date="2025-08-20T16:15:00Z" w16du:dateUtc="2025-08-20T07:15:00Z">
        <w:r w:rsidRPr="00A829EC">
          <w:rPr>
            <w:lang w:eastAsia="ja-JP"/>
          </w:rPr>
          <w:t>Define clear assessment criteria based on the aptitudes and behaviours identified as critical for VTS roles;</w:t>
        </w:r>
      </w:ins>
    </w:p>
    <w:p w14:paraId="30102B61" w14:textId="12D47241" w:rsidR="00A829EC" w:rsidRPr="00A829EC" w:rsidRDefault="00A829EC" w:rsidP="00A829EC">
      <w:pPr>
        <w:pStyle w:val="Bullet1"/>
        <w:rPr>
          <w:ins w:id="95" w:author="ynakai" w:date="2025-08-20T16:16:00Z"/>
          <w:lang w:eastAsia="ja-JP"/>
        </w:rPr>
      </w:pPr>
      <w:ins w:id="96" w:author="ynakai" w:date="2025-08-20T16:16:00Z">
        <w:r w:rsidRPr="00A829EC">
          <w:rPr>
            <w:lang w:eastAsia="ja-JP"/>
          </w:rPr>
          <w:t>Provide structured briefing to ensure candidates understand the objectives and context of the exercise;</w:t>
        </w:r>
      </w:ins>
    </w:p>
    <w:p w14:paraId="0C407F99" w14:textId="1A4425FA" w:rsidR="00A829EC" w:rsidRDefault="00A829EC" w:rsidP="00A829EC">
      <w:pPr>
        <w:pStyle w:val="Bullet1"/>
        <w:rPr>
          <w:ins w:id="97" w:author="ynakai" w:date="2025-08-20T16:15:00Z" w16du:dateUtc="2025-08-20T07:15:00Z"/>
          <w:lang w:eastAsia="en-GB"/>
        </w:rPr>
      </w:pPr>
      <w:ins w:id="98" w:author="ynakai" w:date="2025-08-20T16:16:00Z">
        <w:r w:rsidRPr="00A829EC">
          <w:rPr>
            <w:lang w:eastAsia="en-GB"/>
          </w:rPr>
          <w:t>Ensure fairness and consistency, especially when comparing candidates from different backgrounds;</w:t>
        </w:r>
        <w:r w:rsidRPr="00A829EC">
          <w:rPr>
            <w:rFonts w:hint="eastAsia"/>
            <w:lang w:eastAsia="en-GB"/>
          </w:rPr>
          <w:t xml:space="preserve"> and</w:t>
        </w:r>
      </w:ins>
    </w:p>
    <w:p w14:paraId="7BE01039" w14:textId="0809474D" w:rsidR="00A829EC" w:rsidRPr="00A829EC" w:rsidRDefault="00A829EC" w:rsidP="00F61849">
      <w:pPr>
        <w:pStyle w:val="Bullet1"/>
        <w:rPr>
          <w:ins w:id="99" w:author="ynakai" w:date="2025-08-20T16:14:00Z"/>
          <w:lang w:eastAsia="ja-JP"/>
        </w:rPr>
      </w:pPr>
      <w:ins w:id="100" w:author="ynakai" w:date="2025-08-20T16:16:00Z">
        <w:r w:rsidRPr="00A829EC">
          <w:rPr>
            <w:lang w:eastAsia="ja-JP"/>
          </w:rPr>
          <w:t>Train assessors to observe not just task completion, but also how tasks are approached and what reasoning is applied.</w:t>
        </w:r>
      </w:ins>
    </w:p>
    <w:p w14:paraId="05976C98" w14:textId="673E64F1" w:rsidR="00A829EC" w:rsidRPr="00A829EC" w:rsidRDefault="00A829EC" w:rsidP="00A829EC">
      <w:pPr>
        <w:pStyle w:val="a2"/>
        <w:rPr>
          <w:lang w:eastAsia="ja-JP"/>
        </w:rPr>
      </w:pPr>
      <w:ins w:id="101" w:author="ynakai" w:date="2025-08-20T16:14:00Z">
        <w:r w:rsidRPr="00A829EC">
          <w:rPr>
            <w:lang w:eastAsia="ja-JP"/>
          </w:rPr>
          <w:t>Practical tests should not be overly complex or technical, particularly for candidates who have not yet undergone VTS training. Instead, exercises should focus on assessing potential, not current proficiency.</w:t>
        </w:r>
      </w:ins>
    </w:p>
    <w:p w14:paraId="3322E391" w14:textId="77777777" w:rsidR="005E74A9" w:rsidRPr="005E74A9" w:rsidRDefault="005E74A9" w:rsidP="00965F27">
      <w:pPr>
        <w:pStyle w:val="a2"/>
        <w:suppressAutoHyphens/>
        <w:rPr>
          <w:lang w:eastAsia="ja-JP"/>
        </w:rPr>
      </w:pPr>
    </w:p>
    <w:p w14:paraId="2215295C" w14:textId="57941599" w:rsidR="005E74A9" w:rsidRDefault="00A85D08" w:rsidP="005E74A9">
      <w:pPr>
        <w:pStyle w:val="3"/>
      </w:pPr>
      <w:bookmarkStart w:id="102" w:name="_Toc206686844"/>
      <w:commentRangeStart w:id="103"/>
      <w:r>
        <w:rPr>
          <w:rFonts w:hint="eastAsia"/>
          <w:lang w:eastAsia="ja-JP"/>
        </w:rPr>
        <w:lastRenderedPageBreak/>
        <w:t>VTS-SIMULATION</w:t>
      </w:r>
      <w:commentRangeEnd w:id="103"/>
      <w:r w:rsidR="003F693F">
        <w:rPr>
          <w:rStyle w:val="af3"/>
          <w:rFonts w:asciiTheme="minorHAnsi" w:eastAsiaTheme="minorEastAsia" w:hAnsiTheme="minorHAnsi" w:cstheme="minorBidi"/>
          <w:b w:val="0"/>
          <w:bCs w:val="0"/>
          <w:smallCaps w:val="0"/>
          <w:color w:val="auto"/>
        </w:rPr>
        <w:commentReference w:id="103"/>
      </w:r>
      <w:bookmarkEnd w:id="102"/>
    </w:p>
    <w:p w14:paraId="2E67CA7B" w14:textId="30441B21" w:rsidR="00F83814" w:rsidRDefault="00F83814" w:rsidP="00F83814">
      <w:pPr>
        <w:pStyle w:val="a2"/>
        <w:suppressAutoHyphens/>
        <w:rPr>
          <w:ins w:id="104" w:author="ynakai" w:date="2025-05-14T10:12:00Z" w16du:dateUtc="2025-05-14T01:12:00Z"/>
          <w:lang w:eastAsia="ja-JP"/>
        </w:rPr>
      </w:pPr>
      <w:ins w:id="105" w:author="ynakai" w:date="2025-05-14T10:12:00Z" w16du:dateUtc="2025-05-14T01:12:00Z">
        <w:r>
          <w:rPr>
            <w:lang w:eastAsia="ja-JP"/>
          </w:rPr>
          <w:t>IALA G1</w:t>
        </w:r>
      </w:ins>
      <w:ins w:id="106" w:author="ynakai" w:date="2025-05-14T13:29:00Z" w16du:dateUtc="2025-05-14T04:29:00Z">
        <w:r w:rsidR="005A64DE">
          <w:rPr>
            <w:rFonts w:hint="eastAsia"/>
            <w:lang w:eastAsia="ja-JP"/>
          </w:rPr>
          <w:t>0</w:t>
        </w:r>
      </w:ins>
      <w:ins w:id="107" w:author="ynakai" w:date="2025-05-14T10:12:00Z" w16du:dateUtc="2025-05-14T01:12:00Z">
        <w:r>
          <w:rPr>
            <w:lang w:eastAsia="ja-JP"/>
          </w:rPr>
          <w:t>27 acknowledges the use of VTS simulation when assessing a candidate’s suitability to operate in a VTS. The inclusion of a simulation exercise in the recruitment process will provide insight how a candidate may behave in a VTS training and in a VTS operational environment.</w:t>
        </w:r>
      </w:ins>
    </w:p>
    <w:p w14:paraId="23EDA7D0" w14:textId="6A911075" w:rsidR="00F83814" w:rsidRDefault="00F83814" w:rsidP="00F83814">
      <w:pPr>
        <w:pStyle w:val="a2"/>
        <w:suppressAutoHyphens/>
        <w:rPr>
          <w:ins w:id="108" w:author="ynakai" w:date="2025-05-14T10:12:00Z" w16du:dateUtc="2025-05-14T01:12:00Z"/>
          <w:lang w:eastAsia="ja-JP"/>
        </w:rPr>
      </w:pPr>
      <w:ins w:id="109" w:author="ynakai" w:date="2025-05-14T10:12:00Z" w16du:dateUtc="2025-05-14T01:12:00Z">
        <w:r>
          <w:rPr>
            <w:lang w:eastAsia="ja-JP"/>
          </w:rPr>
          <w:t>When conducting simulation in the recruitment process attention should be given to the candidate’s background and experience. Furthermore, expectations and assessment of the candidate’s performance should be different from those during participants in a VTS training course. The exercise should be simple and focused on assessing the candidate’s general abilities. The candidate should be briefed of the expectations prior to the exercise and how to operate the equipment.</w:t>
        </w:r>
        <w:bookmarkStart w:id="110" w:name="_Hlk204348232"/>
      </w:ins>
    </w:p>
    <w:p w14:paraId="43C147DA" w14:textId="2A4A1642" w:rsidR="00F83814" w:rsidRPr="00F83814" w:rsidRDefault="00F83814" w:rsidP="00F83814">
      <w:pPr>
        <w:pStyle w:val="a2"/>
        <w:suppressAutoHyphens/>
        <w:rPr>
          <w:ins w:id="111" w:author="ynakai" w:date="2025-05-14T10:12:00Z" w16du:dateUtc="2025-05-14T01:12:00Z"/>
          <w:lang w:eastAsia="ja-JP"/>
        </w:rPr>
      </w:pPr>
      <w:ins w:id="112" w:author="ynakai" w:date="2025-05-14T10:12:00Z" w16du:dateUtc="2025-05-14T01:12:00Z">
        <w:r>
          <w:rPr>
            <w:lang w:eastAsia="ja-JP"/>
          </w:rPr>
          <w:t>A simulation exercise may give insight in a candidate’s ability to:</w:t>
        </w:r>
      </w:ins>
    </w:p>
    <w:p w14:paraId="689F8B81" w14:textId="7B1760D7" w:rsidR="00E264F7" w:rsidRPr="00E264F7" w:rsidRDefault="00E264F7" w:rsidP="00E264F7">
      <w:pPr>
        <w:pStyle w:val="Bullet1"/>
        <w:rPr>
          <w:ins w:id="113" w:author="ynakai" w:date="2025-05-14T10:17:00Z" w16du:dateUtc="2025-05-14T01:17:00Z"/>
          <w:lang w:eastAsia="en-GB"/>
        </w:rPr>
      </w:pPr>
      <w:ins w:id="114" w:author="ynakai" w:date="2025-05-14T10:17:00Z" w16du:dateUtc="2025-05-14T01:17:00Z">
        <w:r w:rsidRPr="00E264F7">
          <w:rPr>
            <w:lang w:eastAsia="en-GB"/>
          </w:rPr>
          <w:t>adapt to a new working situation;</w:t>
        </w:r>
      </w:ins>
    </w:p>
    <w:p w14:paraId="4873DCAE" w14:textId="77777777" w:rsidR="00E264F7" w:rsidRPr="00E264F7" w:rsidRDefault="00E264F7" w:rsidP="00E264F7">
      <w:pPr>
        <w:pStyle w:val="Bullet1"/>
        <w:rPr>
          <w:ins w:id="115" w:author="ynakai" w:date="2025-05-14T10:18:00Z" w16du:dateUtc="2025-05-14T01:18:00Z"/>
          <w:lang w:eastAsia="en-GB"/>
        </w:rPr>
      </w:pPr>
      <w:bookmarkStart w:id="116" w:name="_Hlk206666036"/>
      <w:ins w:id="117" w:author="ynakai" w:date="2025-05-14T10:18:00Z" w16du:dateUtc="2025-05-14T01:18:00Z">
        <w:r w:rsidRPr="00E264F7">
          <w:rPr>
            <w:lang w:eastAsia="en-GB"/>
          </w:rPr>
          <w:t>perform under pressure;</w:t>
        </w:r>
      </w:ins>
    </w:p>
    <w:p w14:paraId="4ADCFF33" w14:textId="77777777" w:rsidR="00E264F7" w:rsidRPr="00E264F7" w:rsidRDefault="00E264F7" w:rsidP="00E264F7">
      <w:pPr>
        <w:pStyle w:val="Bullet1"/>
        <w:rPr>
          <w:ins w:id="118" w:author="ynakai" w:date="2025-05-14T10:18:00Z" w16du:dateUtc="2025-05-14T01:18:00Z"/>
          <w:lang w:eastAsia="en-GB"/>
        </w:rPr>
      </w:pPr>
      <w:ins w:id="119" w:author="ynakai" w:date="2025-05-14T10:18:00Z" w16du:dateUtc="2025-05-14T01:18:00Z">
        <w:r w:rsidRPr="00E264F7">
          <w:rPr>
            <w:lang w:eastAsia="en-GB"/>
          </w:rPr>
          <w:t>switch from a local language to English;</w:t>
        </w:r>
      </w:ins>
    </w:p>
    <w:bookmarkEnd w:id="110"/>
    <w:bookmarkEnd w:id="116"/>
    <w:p w14:paraId="0DF91EC6" w14:textId="77777777" w:rsidR="00E264F7" w:rsidRPr="00E264F7" w:rsidRDefault="00E264F7" w:rsidP="00E264F7">
      <w:pPr>
        <w:pStyle w:val="Bullet1"/>
        <w:rPr>
          <w:ins w:id="120" w:author="ynakai" w:date="2025-05-14T10:18:00Z" w16du:dateUtc="2025-05-14T01:18:00Z"/>
          <w:lang w:eastAsia="en-GB"/>
        </w:rPr>
      </w:pPr>
      <w:ins w:id="121" w:author="ynakai" w:date="2025-05-14T10:18:00Z" w16du:dateUtc="2025-05-14T01:18:00Z">
        <w:r w:rsidRPr="00E264F7">
          <w:rPr>
            <w:lang w:eastAsia="en-GB"/>
          </w:rPr>
          <w:t>analyse and response to simple traffic situations;</w:t>
        </w:r>
      </w:ins>
    </w:p>
    <w:p w14:paraId="25E292DB" w14:textId="4A782809" w:rsidR="00E264F7" w:rsidRPr="00E264F7" w:rsidRDefault="00E264F7" w:rsidP="00E264F7">
      <w:pPr>
        <w:pStyle w:val="Bullet1"/>
        <w:rPr>
          <w:ins w:id="122" w:author="ynakai" w:date="2025-05-14T10:18:00Z" w16du:dateUtc="2025-05-14T01:18:00Z"/>
          <w:lang w:eastAsia="en-GB"/>
        </w:rPr>
      </w:pPr>
      <w:ins w:id="123" w:author="ynakai" w:date="2025-05-14T10:18:00Z" w16du:dateUtc="2025-05-14T01:18:00Z">
        <w:r w:rsidRPr="00E264F7">
          <w:rPr>
            <w:lang w:eastAsia="en-GB"/>
          </w:rPr>
          <w:t>communicate clearly (though likely without VTS communication procedures);</w:t>
        </w:r>
      </w:ins>
      <w:ins w:id="124" w:author="ynakai" w:date="2025-08-21T14:32:00Z" w16du:dateUtc="2025-08-21T05:32:00Z">
        <w:r w:rsidR="00542AB7">
          <w:rPr>
            <w:rFonts w:hint="eastAsia"/>
            <w:lang w:eastAsia="ja-JP"/>
          </w:rPr>
          <w:t xml:space="preserve"> and</w:t>
        </w:r>
      </w:ins>
    </w:p>
    <w:p w14:paraId="76B7E477" w14:textId="7C15AEAC" w:rsidR="00F83814" w:rsidRDefault="00E264F7" w:rsidP="00996C86">
      <w:pPr>
        <w:pStyle w:val="Bullet1"/>
        <w:rPr>
          <w:ins w:id="125" w:author="ynakai" w:date="2025-05-14T10:12:00Z" w16du:dateUtc="2025-05-14T01:12:00Z"/>
          <w:lang w:eastAsia="en-GB"/>
        </w:rPr>
      </w:pPr>
      <w:ins w:id="126" w:author="ynakai" w:date="2025-05-14T10:18:00Z" w16du:dateUtc="2025-05-14T01:18:00Z">
        <w:r w:rsidRPr="00E264F7">
          <w:rPr>
            <w:lang w:eastAsia="en-GB"/>
          </w:rPr>
          <w:t>dare to take initiative if required by the circumstances</w:t>
        </w:r>
      </w:ins>
      <w:ins w:id="127" w:author="ynakai" w:date="2025-08-21T14:32:00Z" w16du:dateUtc="2025-08-21T05:32:00Z">
        <w:r w:rsidR="00542AB7">
          <w:rPr>
            <w:rFonts w:hint="eastAsia"/>
            <w:lang w:eastAsia="ja-JP"/>
          </w:rPr>
          <w:t>.</w:t>
        </w:r>
      </w:ins>
      <w:ins w:id="128" w:author="ynakai" w:date="2025-05-14T10:18:00Z" w16du:dateUtc="2025-05-14T01:18:00Z">
        <w:r w:rsidRPr="00E264F7">
          <w:rPr>
            <w:lang w:eastAsia="en-GB"/>
          </w:rPr>
          <w:t xml:space="preserve"> </w:t>
        </w:r>
      </w:ins>
    </w:p>
    <w:p w14:paraId="1D90E57D" w14:textId="160EE48F" w:rsidR="00F83814" w:rsidRDefault="00F83814" w:rsidP="00F83814">
      <w:pPr>
        <w:pStyle w:val="a2"/>
        <w:suppressAutoHyphens/>
        <w:rPr>
          <w:ins w:id="129" w:author="ynakai" w:date="2025-05-14T10:12:00Z" w16du:dateUtc="2025-05-14T01:12:00Z"/>
          <w:lang w:eastAsia="ja-JP"/>
        </w:rPr>
      </w:pPr>
      <w:ins w:id="130" w:author="ynakai" w:date="2025-05-14T10:12:00Z" w16du:dateUtc="2025-05-14T01:12:00Z">
        <w:r>
          <w:rPr>
            <w:lang w:eastAsia="ja-JP"/>
          </w:rPr>
          <w:t>It is essential that the team assessing the exercise understands the principles of a simulation exercise and is aware of the qualities that determine a candidate’s suitability.</w:t>
        </w:r>
      </w:ins>
    </w:p>
    <w:p w14:paraId="76595EC2" w14:textId="5AC0B264" w:rsidR="00F83814" w:rsidRPr="00F83814" w:rsidRDefault="00F83814" w:rsidP="00F83814">
      <w:pPr>
        <w:pStyle w:val="a2"/>
        <w:suppressAutoHyphens/>
        <w:rPr>
          <w:lang w:eastAsia="ja-JP"/>
        </w:rPr>
      </w:pPr>
      <w:ins w:id="131" w:author="ynakai" w:date="2025-05-14T10:12:00Z" w16du:dateUtc="2025-05-14T01:12:00Z">
        <w:r>
          <w:rPr>
            <w:lang w:eastAsia="ja-JP"/>
          </w:rPr>
          <w:t>A simulation exercise should not be used as a stand-alone procedure but complements a wider recruitment process.</w:t>
        </w:r>
      </w:ins>
    </w:p>
    <w:p w14:paraId="5DE16627" w14:textId="77777777" w:rsidR="005E74A9" w:rsidRDefault="005E74A9" w:rsidP="005E74A9">
      <w:pPr>
        <w:pStyle w:val="a2"/>
        <w:suppressAutoHyphens/>
        <w:rPr>
          <w:lang w:eastAsia="ja-JP"/>
        </w:rPr>
      </w:pPr>
    </w:p>
    <w:p w14:paraId="2B18CD59" w14:textId="39D1D541" w:rsidR="005E74A9" w:rsidRDefault="00A85D08" w:rsidP="005E74A9">
      <w:pPr>
        <w:pStyle w:val="3"/>
      </w:pPr>
      <w:bookmarkStart w:id="132" w:name="_Toc206686845"/>
      <w:bookmarkStart w:id="133" w:name="_Hlk188986038"/>
      <w:r>
        <w:rPr>
          <w:rFonts w:hint="eastAsia"/>
          <w:lang w:eastAsia="ja-JP"/>
        </w:rPr>
        <w:t>ACCURACY UNDER TIME PRESSURE</w:t>
      </w:r>
      <w:bookmarkStart w:id="134" w:name="_Hlk189136347"/>
      <w:r>
        <w:rPr>
          <w:rFonts w:hint="eastAsia"/>
          <w:lang w:eastAsia="ja-JP"/>
        </w:rPr>
        <w:t xml:space="preserve"> TEST</w:t>
      </w:r>
      <w:bookmarkEnd w:id="132"/>
      <w:bookmarkEnd w:id="134"/>
    </w:p>
    <w:p w14:paraId="0B0988E7" w14:textId="77777777" w:rsidR="00792674" w:rsidRDefault="00792674" w:rsidP="00792674">
      <w:pPr>
        <w:pStyle w:val="a2"/>
        <w:suppressAutoHyphens/>
        <w:rPr>
          <w:lang w:eastAsia="ja-JP"/>
        </w:rPr>
      </w:pPr>
      <w:r>
        <w:rPr>
          <w:rFonts w:hint="eastAsia"/>
          <w:lang w:eastAsia="ja-JP"/>
        </w:rPr>
        <w:t>Explanation</w:t>
      </w:r>
    </w:p>
    <w:bookmarkEnd w:id="133"/>
    <w:p w14:paraId="3620E58B" w14:textId="77777777" w:rsidR="00965F27" w:rsidRPr="005E74A9" w:rsidRDefault="00965F27" w:rsidP="00AA35CA">
      <w:pPr>
        <w:pStyle w:val="a2"/>
        <w:suppressAutoHyphens/>
        <w:rPr>
          <w:lang w:eastAsia="ja-JP"/>
        </w:rPr>
      </w:pPr>
    </w:p>
    <w:p w14:paraId="278E8E26" w14:textId="13C5DB58" w:rsidR="00690C6D" w:rsidRDefault="00690C6D" w:rsidP="00690C6D">
      <w:pPr>
        <w:pStyle w:val="3"/>
      </w:pPr>
      <w:bookmarkStart w:id="135" w:name="_Toc206686846"/>
      <w:r>
        <w:rPr>
          <w:rFonts w:hint="eastAsia"/>
          <w:lang w:eastAsia="ja-JP"/>
        </w:rPr>
        <w:t>WORKING MEMORY</w:t>
      </w:r>
      <w:r w:rsidR="00717C4A">
        <w:rPr>
          <w:rFonts w:hint="eastAsia"/>
          <w:lang w:eastAsia="ja-JP"/>
        </w:rPr>
        <w:t xml:space="preserve"> TEST</w:t>
      </w:r>
      <w:bookmarkEnd w:id="135"/>
    </w:p>
    <w:p w14:paraId="23E4A8AA" w14:textId="2C1CF07E" w:rsidR="00792674" w:rsidRDefault="00570D58" w:rsidP="00690C6D">
      <w:pPr>
        <w:pStyle w:val="a2"/>
        <w:suppressAutoHyphens/>
        <w:rPr>
          <w:lang w:eastAsia="ja-JP"/>
        </w:rPr>
      </w:pPr>
      <w:ins w:id="136" w:author="Glew, Kelly (she, her / elle, la) (DFO/MPO)" w:date="2025-03-20T07:41:00Z">
        <w:r>
          <w:rPr>
            <w:lang w:eastAsia="ja-JP"/>
          </w:rPr>
          <w:t>Other elements to be added?</w:t>
        </w:r>
      </w:ins>
      <w:del w:id="137" w:author="Glew, Kelly (she, her / elle, la) (DFO/MPO)" w:date="2025-03-20T07:41:00Z">
        <w:r w:rsidR="00792674" w:rsidDel="00570D58">
          <w:rPr>
            <w:rFonts w:hint="eastAsia"/>
            <w:lang w:eastAsia="ja-JP"/>
          </w:rPr>
          <w:delText>Explanation</w:delText>
        </w:r>
      </w:del>
    </w:p>
    <w:p w14:paraId="3E0A4552" w14:textId="77777777" w:rsidR="00965F27" w:rsidRPr="00690C6D" w:rsidRDefault="00965F27" w:rsidP="00AA35CA">
      <w:pPr>
        <w:pStyle w:val="a2"/>
        <w:suppressAutoHyphens/>
        <w:rPr>
          <w:lang w:eastAsia="ja-JP"/>
        </w:rPr>
      </w:pPr>
    </w:p>
    <w:p w14:paraId="6C7D963E" w14:textId="2DC594E7" w:rsidR="00690C6D" w:rsidRPr="00BA1C02" w:rsidRDefault="00690C6D" w:rsidP="00690C6D">
      <w:pPr>
        <w:pStyle w:val="2"/>
      </w:pPr>
      <w:bookmarkStart w:id="138" w:name="_Toc206686847"/>
      <w:r>
        <w:rPr>
          <w:rFonts w:hint="eastAsia"/>
          <w:lang w:eastAsia="ja-JP"/>
        </w:rPr>
        <w:t>INTERVIEW</w:t>
      </w:r>
      <w:bookmarkEnd w:id="138"/>
    </w:p>
    <w:p w14:paraId="28F9BF49" w14:textId="77777777" w:rsidR="00690C6D" w:rsidRDefault="00690C6D" w:rsidP="00690C6D">
      <w:pPr>
        <w:pStyle w:val="Heading2separationline"/>
        <w:suppressAutoHyphens/>
      </w:pPr>
    </w:p>
    <w:p w14:paraId="645E5755" w14:textId="5310AF5C" w:rsidR="00135BF7" w:rsidDel="00694692" w:rsidRDefault="00DA095A" w:rsidP="00DA095A">
      <w:pPr>
        <w:pStyle w:val="a2"/>
        <w:suppressAutoHyphens/>
        <w:rPr>
          <w:del w:id="139" w:author="ynakai" w:date="2025-08-20T16:24:00Z" w16du:dateUtc="2025-08-20T07:24:00Z"/>
          <w:lang w:eastAsia="ja-JP"/>
        </w:rPr>
      </w:pPr>
      <w:del w:id="140" w:author="ynakai" w:date="2025-08-21T10:51:00Z" w16du:dateUtc="2025-08-21T01:51:00Z">
        <w:r w:rsidDel="006C5845">
          <w:rPr>
            <w:rFonts w:hint="eastAsia"/>
            <w:lang w:eastAsia="ja-JP"/>
          </w:rPr>
          <w:delText>Explanation</w:delText>
        </w:r>
      </w:del>
      <w:ins w:id="141" w:author="Glew, Kelly (she, her / elle, la) (DFO/MPO)" w:date="2025-03-20T06:53:00Z">
        <w:del w:id="142" w:author="ynakai" w:date="2025-08-21T10:51:00Z" w16du:dateUtc="2025-08-21T01:51:00Z">
          <w:r w:rsidR="00072A51" w:rsidDel="006C5845">
            <w:rPr>
              <w:lang w:eastAsia="ja-JP"/>
            </w:rPr>
            <w:delText xml:space="preserve"> Describe best practis</w:delText>
          </w:r>
        </w:del>
      </w:ins>
      <w:ins w:id="143" w:author="Glew, Kelly (she, her / elle, la) (DFO/MPO)" w:date="2025-03-20T06:54:00Z">
        <w:del w:id="144" w:author="ynakai" w:date="2025-08-21T10:51:00Z" w16du:dateUtc="2025-08-21T01:51:00Z">
          <w:r w:rsidR="00072A51" w:rsidDel="006C5845">
            <w:rPr>
              <w:lang w:eastAsia="ja-JP"/>
            </w:rPr>
            <w:delText>es for interviews , guidance on use</w:delText>
          </w:r>
        </w:del>
      </w:ins>
      <w:ins w:id="145" w:author="Glew, Kelly (she, her / elle, la) (DFO/MPO)" w:date="2025-03-20T07:41:00Z">
        <w:del w:id="146" w:author="ynakai" w:date="2025-08-21T10:51:00Z" w16du:dateUtc="2025-08-21T01:51:00Z">
          <w:r w:rsidR="00570D58" w:rsidDel="006C5845">
            <w:rPr>
              <w:lang w:eastAsia="ja-JP"/>
            </w:rPr>
            <w:delText xml:space="preserve"> of interviews</w:delText>
          </w:r>
        </w:del>
      </w:ins>
      <w:ins w:id="147" w:author="Glew, Kelly (she, her / elle, la) (DFO/MPO)" w:date="2025-03-20T06:54:00Z">
        <w:del w:id="148" w:author="ynakai" w:date="2025-08-21T10:51:00Z" w16du:dateUtc="2025-08-21T01:51:00Z">
          <w:r w:rsidR="00072A51" w:rsidDel="006C5845">
            <w:rPr>
              <w:lang w:eastAsia="ja-JP"/>
            </w:rPr>
            <w:delText xml:space="preserve">, role-play </w:delText>
          </w:r>
        </w:del>
      </w:ins>
      <w:ins w:id="149" w:author="Glew, Kelly (she, her / elle, la) (DFO/MPO)" w:date="2025-03-20T07:42:00Z">
        <w:del w:id="150" w:author="ynakai" w:date="2025-08-21T10:51:00Z" w16du:dateUtc="2025-08-21T01:51:00Z">
          <w:r w:rsidR="00570D58" w:rsidDel="006C5845">
            <w:rPr>
              <w:lang w:eastAsia="ja-JP"/>
            </w:rPr>
            <w:delText>and/</w:delText>
          </w:r>
        </w:del>
      </w:ins>
      <w:ins w:id="151" w:author="Glew, Kelly (she, her / elle, la) (DFO/MPO)" w:date="2025-03-20T06:54:00Z">
        <w:del w:id="152" w:author="ynakai" w:date="2025-08-21T10:51:00Z" w16du:dateUtc="2025-08-21T01:51:00Z">
          <w:r w:rsidR="00072A51" w:rsidDel="006C5845">
            <w:rPr>
              <w:lang w:eastAsia="ja-JP"/>
            </w:rPr>
            <w:delText>or other options</w:delText>
          </w:r>
        </w:del>
      </w:ins>
    </w:p>
    <w:p w14:paraId="59972AE8" w14:textId="77777777" w:rsidR="00694692" w:rsidRDefault="00694692" w:rsidP="00DA095A">
      <w:pPr>
        <w:pStyle w:val="a2"/>
        <w:suppressAutoHyphens/>
        <w:rPr>
          <w:ins w:id="153" w:author="ynakai" w:date="2025-08-21T10:51:00Z" w16du:dateUtc="2025-08-21T01:51:00Z"/>
          <w:lang w:eastAsia="ja-JP"/>
        </w:rPr>
      </w:pPr>
    </w:p>
    <w:p w14:paraId="7B65BADB" w14:textId="3A14E6CA" w:rsidR="006C5845" w:rsidRPr="006C5845" w:rsidRDefault="006C5845" w:rsidP="006C5845">
      <w:pPr>
        <w:pStyle w:val="a2"/>
        <w:suppressAutoHyphens/>
        <w:rPr>
          <w:ins w:id="154" w:author="ynakai" w:date="2025-08-21T10:51:00Z"/>
          <w:lang w:val="en-US" w:eastAsia="ja-JP"/>
        </w:rPr>
      </w:pPr>
      <w:ins w:id="155" w:author="ynakai" w:date="2025-08-21T10:51:00Z">
        <w:r w:rsidRPr="006C5845">
          <w:rPr>
            <w:lang w:val="en-US" w:eastAsia="ja-JP"/>
          </w:rPr>
          <w:t>The interview plays a critical role in assessing a candidate’s motivation, communication skills, personal attributes, and alignment with the responsibilities of the VTS role. While psychometric and practical tests provide measurable data, interviews allow assessors to explore how and why a candidate behaves in certain ways. They also provide an opportunity to evaluate interpersonal qualities such as c</w:t>
        </w:r>
      </w:ins>
      <w:ins w:id="156" w:author="ynakai" w:date="2025-08-21T14:34:00Z" w16du:dateUtc="2025-08-21T05:34:00Z">
        <w:r w:rsidR="00F65844">
          <w:rPr>
            <w:rFonts w:hint="eastAsia"/>
            <w:lang w:val="en-US" w:eastAsia="ja-JP"/>
          </w:rPr>
          <w:t>almness</w:t>
        </w:r>
      </w:ins>
      <w:ins w:id="157" w:author="ynakai" w:date="2025-08-21T10:51:00Z">
        <w:r w:rsidRPr="006C5845">
          <w:rPr>
            <w:lang w:val="en-US" w:eastAsia="ja-JP"/>
          </w:rPr>
          <w:t>, clarity of expression, adaptability, and judgment under pressure. In addition, interviews help determine whether the candidate can integrate smoothly into the team and contribute effectively as a member of the organization.</w:t>
        </w:r>
      </w:ins>
    </w:p>
    <w:p w14:paraId="08BE6DBB" w14:textId="77777777" w:rsidR="006C5845" w:rsidRPr="006C5845" w:rsidRDefault="006C5845" w:rsidP="006C5845">
      <w:pPr>
        <w:pStyle w:val="a2"/>
        <w:suppressAutoHyphens/>
        <w:rPr>
          <w:ins w:id="158" w:author="ynakai" w:date="2025-08-21T10:51:00Z"/>
          <w:lang w:val="en-US" w:eastAsia="ja-JP"/>
        </w:rPr>
      </w:pPr>
      <w:ins w:id="159" w:author="ynakai" w:date="2025-08-21T10:51:00Z">
        <w:r w:rsidRPr="006C5845">
          <w:rPr>
            <w:lang w:val="en-US" w:eastAsia="ja-JP"/>
          </w:rPr>
          <w:t>At the same time, the interview enables candidates to assess the organization. Through direct interaction with interviewers, candidates can consider whether they can adapt to the organizational culture, apply their abilities effectively, and feel comfortable in the working environment. In this way, interviews serve as a two-way process that helps prevent mismatches in expectations between the candidate and the organization.</w:t>
        </w:r>
      </w:ins>
    </w:p>
    <w:p w14:paraId="4B09DB70" w14:textId="77777777" w:rsidR="006C5845" w:rsidRPr="006C5845" w:rsidRDefault="006C5845" w:rsidP="006C5845">
      <w:pPr>
        <w:pStyle w:val="a2"/>
        <w:suppressAutoHyphens/>
        <w:rPr>
          <w:ins w:id="160" w:author="ynakai" w:date="2025-08-21T10:51:00Z"/>
          <w:lang w:val="en-US" w:eastAsia="ja-JP"/>
        </w:rPr>
      </w:pPr>
      <w:ins w:id="161" w:author="ynakai" w:date="2025-08-21T10:51:00Z">
        <w:r w:rsidRPr="006C5845">
          <w:rPr>
            <w:lang w:val="en-US" w:eastAsia="ja-JP"/>
          </w:rPr>
          <w:lastRenderedPageBreak/>
          <w:t>To ensure fairness and effectiveness, careful preparation and structured execution are essential when conducting interviews.</w:t>
        </w:r>
      </w:ins>
    </w:p>
    <w:p w14:paraId="54343160" w14:textId="371862E9" w:rsidR="006C5845" w:rsidRPr="006C5845" w:rsidRDefault="006C5845" w:rsidP="006C5845">
      <w:pPr>
        <w:pStyle w:val="a2"/>
        <w:suppressAutoHyphens/>
        <w:rPr>
          <w:ins w:id="162" w:author="ynakai" w:date="2025-08-21T10:51:00Z"/>
          <w:lang w:val="en-US" w:eastAsia="ja-JP"/>
        </w:rPr>
      </w:pPr>
      <w:ins w:id="163" w:author="ynakai" w:date="2025-08-21T10:51:00Z">
        <w:r w:rsidRPr="006C5845">
          <w:rPr>
            <w:lang w:val="en-US" w:eastAsia="ja-JP"/>
          </w:rPr>
          <w:t>Preparation before the interview should include</w:t>
        </w:r>
      </w:ins>
      <w:ins w:id="164" w:author="ynakai" w:date="2025-08-21T10:58:00Z" w16du:dateUtc="2025-08-21T01:58:00Z">
        <w:r>
          <w:rPr>
            <w:rFonts w:hint="eastAsia"/>
            <w:lang w:val="en-US" w:eastAsia="ja-JP"/>
          </w:rPr>
          <w:t xml:space="preserve"> the </w:t>
        </w:r>
        <w:r>
          <w:rPr>
            <w:lang w:val="en-US" w:eastAsia="ja-JP"/>
          </w:rPr>
          <w:t>following</w:t>
        </w:r>
        <w:r>
          <w:rPr>
            <w:rFonts w:hint="eastAsia"/>
            <w:lang w:val="en-US" w:eastAsia="ja-JP"/>
          </w:rPr>
          <w:t xml:space="preserve"> points</w:t>
        </w:r>
      </w:ins>
      <w:ins w:id="165" w:author="ynakai" w:date="2025-08-21T10:51:00Z">
        <w:r w:rsidRPr="006C5845">
          <w:rPr>
            <w:lang w:val="en-US" w:eastAsia="ja-JP"/>
          </w:rPr>
          <w:t>:</w:t>
        </w:r>
      </w:ins>
    </w:p>
    <w:p w14:paraId="4713CEAE" w14:textId="78B1DACD" w:rsidR="006C5845" w:rsidRPr="007F5513" w:rsidRDefault="006C5845" w:rsidP="007F5513">
      <w:pPr>
        <w:pStyle w:val="Bullet1"/>
        <w:rPr>
          <w:ins w:id="166" w:author="ynakai" w:date="2025-08-21T10:51:00Z"/>
          <w:lang w:eastAsia="en-GB"/>
        </w:rPr>
      </w:pPr>
      <w:ins w:id="167" w:author="ynakai" w:date="2025-08-21T10:53:00Z" w16du:dateUtc="2025-08-21T01:53:00Z">
        <w:r w:rsidRPr="006C5845">
          <w:rPr>
            <w:lang w:val="en-US" w:eastAsia="ja-JP"/>
          </w:rPr>
          <w:t>Set Evaluation Standards</w:t>
        </w:r>
      </w:ins>
    </w:p>
    <w:p w14:paraId="61900AE8" w14:textId="2E4445D5" w:rsidR="006C5845" w:rsidRDefault="006C5845" w:rsidP="007F5513">
      <w:pPr>
        <w:pStyle w:val="a2"/>
        <w:suppressAutoHyphens/>
        <w:ind w:leftChars="551" w:left="992"/>
        <w:rPr>
          <w:ins w:id="168" w:author="ynakai" w:date="2025-08-21T10:59:00Z" w16du:dateUtc="2025-08-21T01:59:00Z"/>
          <w:lang w:val="en-US" w:eastAsia="ja-JP"/>
        </w:rPr>
      </w:pPr>
      <w:ins w:id="169" w:author="ynakai" w:date="2025-08-21T10:51:00Z">
        <w:r w:rsidRPr="006C5845">
          <w:rPr>
            <w:lang w:val="en-US" w:eastAsia="ja-JP"/>
          </w:rPr>
          <w:t xml:space="preserve">Decide in advance what </w:t>
        </w:r>
        <w:r w:rsidRPr="006C5845">
          <w:rPr>
            <w:rFonts w:hint="eastAsia"/>
            <w:lang w:val="en-US" w:eastAsia="ja-JP"/>
          </w:rPr>
          <w:t>aptitudes and behaviours</w:t>
        </w:r>
        <w:r w:rsidRPr="006C5845">
          <w:rPr>
            <w:lang w:val="en-US" w:eastAsia="ja-JP"/>
          </w:rPr>
          <w:t xml:space="preserve"> the organization is looking for in a candidate. Having clear standards helps make sure that different interviewers judge candidates in the same way. To keep the process fair and reduce bias, tools such as evaluation sheets or scoring rubrics</w:t>
        </w:r>
        <w:r w:rsidRPr="006C5845">
          <w:rPr>
            <w:rFonts w:hint="eastAsia"/>
            <w:lang w:val="en-US" w:eastAsia="ja-JP"/>
          </w:rPr>
          <w:t xml:space="preserve"> should be prepared</w:t>
        </w:r>
        <w:r w:rsidRPr="006C5845">
          <w:rPr>
            <w:lang w:val="en-US" w:eastAsia="ja-JP"/>
          </w:rPr>
          <w:t xml:space="preserve"> and share</w:t>
        </w:r>
        <w:r w:rsidRPr="006C5845">
          <w:rPr>
            <w:rFonts w:hint="eastAsia"/>
            <w:lang w:val="en-US" w:eastAsia="ja-JP"/>
          </w:rPr>
          <w:t>d</w:t>
        </w:r>
        <w:r w:rsidRPr="006C5845">
          <w:rPr>
            <w:lang w:val="en-US" w:eastAsia="ja-JP"/>
          </w:rPr>
          <w:t xml:space="preserve"> </w:t>
        </w:r>
        <w:r w:rsidRPr="006C5845">
          <w:rPr>
            <w:rFonts w:hint="eastAsia"/>
            <w:lang w:val="en-US" w:eastAsia="ja-JP"/>
          </w:rPr>
          <w:t>among</w:t>
        </w:r>
        <w:r w:rsidRPr="006C5845">
          <w:rPr>
            <w:lang w:val="en-US" w:eastAsia="ja-JP"/>
          </w:rPr>
          <w:t xml:space="preserve"> assessors before the interview.</w:t>
        </w:r>
      </w:ins>
    </w:p>
    <w:p w14:paraId="0AB1456F" w14:textId="37EC4A61" w:rsidR="006C5845" w:rsidRPr="007F5513" w:rsidRDefault="006C5845" w:rsidP="007F5513">
      <w:pPr>
        <w:pStyle w:val="Bullet1"/>
        <w:rPr>
          <w:ins w:id="170" w:author="ynakai" w:date="2025-08-21T10:51:00Z"/>
          <w:lang w:eastAsia="en-GB"/>
        </w:rPr>
      </w:pPr>
      <w:ins w:id="171" w:author="ynakai" w:date="2025-08-21T10:59:00Z" w16du:dateUtc="2025-08-21T01:59:00Z">
        <w:r w:rsidRPr="006C5845">
          <w:rPr>
            <w:lang w:eastAsia="ja-JP"/>
          </w:rPr>
          <w:t>Prepare a Question List</w:t>
        </w:r>
      </w:ins>
    </w:p>
    <w:p w14:paraId="6DFF400B" w14:textId="3B956B2F" w:rsidR="006C5845" w:rsidRPr="006C5845" w:rsidRDefault="006C5845" w:rsidP="007F5513">
      <w:pPr>
        <w:pStyle w:val="a2"/>
        <w:suppressAutoHyphens/>
        <w:ind w:leftChars="551" w:left="992"/>
        <w:rPr>
          <w:ins w:id="172" w:author="ynakai" w:date="2025-08-21T10:51:00Z"/>
          <w:lang w:val="en-US" w:eastAsia="ja-JP"/>
        </w:rPr>
      </w:pPr>
      <w:ins w:id="173" w:author="ynakai" w:date="2025-08-21T10:51:00Z">
        <w:r w:rsidRPr="006C5845">
          <w:rPr>
            <w:lang w:val="en-US" w:eastAsia="ja-JP"/>
          </w:rPr>
          <w:t xml:space="preserve">Make a list of questions that go beyond just checking the </w:t>
        </w:r>
      </w:ins>
      <w:ins w:id="174" w:author="ynakai" w:date="2025-08-21T14:35:00Z" w16du:dateUtc="2025-08-21T05:35:00Z">
        <w:r w:rsidR="00F65844">
          <w:rPr>
            <w:rFonts w:hint="eastAsia"/>
            <w:lang w:val="en-US" w:eastAsia="ja-JP"/>
          </w:rPr>
          <w:t>resume</w:t>
        </w:r>
      </w:ins>
      <w:ins w:id="175" w:author="ynakai" w:date="2025-08-21T10:51:00Z">
        <w:r w:rsidRPr="006C5845">
          <w:rPr>
            <w:lang w:val="en-US" w:eastAsia="ja-JP"/>
          </w:rPr>
          <w:t xml:space="preserve"> or work history. Questions should aim to bring out the candidate’s qualities, experiences, and motivations, giving a clearer picture of their character, suitability, and commitment to the role.</w:t>
        </w:r>
      </w:ins>
    </w:p>
    <w:p w14:paraId="231C731B" w14:textId="71C97AEE" w:rsidR="000705DC" w:rsidRPr="007F5513" w:rsidRDefault="000705DC" w:rsidP="007F5513">
      <w:pPr>
        <w:pStyle w:val="Bullet1"/>
        <w:rPr>
          <w:ins w:id="176" w:author="ynakai" w:date="2025-08-21T10:51:00Z"/>
          <w:lang w:eastAsia="en-GB"/>
        </w:rPr>
      </w:pPr>
      <w:ins w:id="177" w:author="ynakai" w:date="2025-08-21T11:00:00Z" w16du:dateUtc="2025-08-21T02:00:00Z">
        <w:r w:rsidRPr="006C5845">
          <w:rPr>
            <w:lang w:val="en-US" w:eastAsia="ja-JP"/>
          </w:rPr>
          <w:t>Trained Assessors</w:t>
        </w:r>
      </w:ins>
    </w:p>
    <w:p w14:paraId="308543F3" w14:textId="2823E2D4" w:rsidR="006C5845" w:rsidRPr="006C5845" w:rsidRDefault="006C5845" w:rsidP="00F65844">
      <w:pPr>
        <w:pStyle w:val="a2"/>
        <w:suppressAutoHyphens/>
        <w:ind w:leftChars="551" w:left="992"/>
        <w:rPr>
          <w:ins w:id="178" w:author="ynakai" w:date="2025-08-21T10:51:00Z"/>
          <w:lang w:val="en-US" w:eastAsia="ja-JP"/>
        </w:rPr>
      </w:pPr>
      <w:ins w:id="179" w:author="ynakai" w:date="2025-08-21T10:51:00Z">
        <w:r w:rsidRPr="006C5845">
          <w:rPr>
            <w:lang w:val="en-US" w:eastAsia="ja-JP"/>
          </w:rPr>
          <w:t>Interviews should be conducted by assessors who are trained in objective evaluation techniques, including recognizing behavioural indicators and avoiding common biases. Ideally, the panel should include experienced VTS personnel or instructors who can relate candidate responses to operational realities.</w:t>
        </w:r>
      </w:ins>
    </w:p>
    <w:p w14:paraId="038C9367" w14:textId="40F08118" w:rsidR="006C5845" w:rsidRDefault="006C5845" w:rsidP="006C5845">
      <w:pPr>
        <w:pStyle w:val="a2"/>
        <w:suppressAutoHyphens/>
        <w:rPr>
          <w:ins w:id="180" w:author="ynakai" w:date="2025-08-21T11:01:00Z" w16du:dateUtc="2025-08-21T02:01:00Z"/>
          <w:lang w:val="en-US" w:eastAsia="ja-JP"/>
        </w:rPr>
      </w:pPr>
      <w:ins w:id="181" w:author="ynakai" w:date="2025-08-21T10:51:00Z">
        <w:r w:rsidRPr="006C5845">
          <w:rPr>
            <w:lang w:val="en-US" w:eastAsia="ja-JP"/>
          </w:rPr>
          <w:t>When conducting the interview, the following practices are recommended:</w:t>
        </w:r>
      </w:ins>
    </w:p>
    <w:p w14:paraId="77175915" w14:textId="0FB6404D" w:rsidR="007F5513" w:rsidRPr="007F5513" w:rsidRDefault="007F5513" w:rsidP="007F5513">
      <w:pPr>
        <w:pStyle w:val="Bullet1"/>
        <w:rPr>
          <w:ins w:id="182" w:author="ynakai" w:date="2025-08-21T11:01:00Z" w16du:dateUtc="2025-08-21T02:01:00Z"/>
          <w:lang w:eastAsia="en-GB"/>
        </w:rPr>
      </w:pPr>
      <w:ins w:id="183" w:author="ynakai" w:date="2025-08-21T11:01:00Z" w16du:dateUtc="2025-08-21T02:01:00Z">
        <w:r w:rsidRPr="007F5513">
          <w:rPr>
            <w:lang w:val="en-US" w:eastAsia="ja-JP"/>
          </w:rPr>
          <w:t>Balanced Atmosphere</w:t>
        </w:r>
      </w:ins>
    </w:p>
    <w:p w14:paraId="60CCE2B0" w14:textId="77777777" w:rsidR="006C5845" w:rsidRPr="006C5845" w:rsidRDefault="006C5845" w:rsidP="00FB7B63">
      <w:pPr>
        <w:pStyle w:val="a2"/>
        <w:suppressAutoHyphens/>
        <w:ind w:leftChars="551" w:left="992"/>
        <w:rPr>
          <w:ins w:id="184" w:author="ynakai" w:date="2025-08-21T10:51:00Z"/>
          <w:lang w:val="en-US" w:eastAsia="ja-JP"/>
        </w:rPr>
      </w:pPr>
      <w:ins w:id="185" w:author="ynakai" w:date="2025-08-21T10:51:00Z">
        <w:r w:rsidRPr="006C5845">
          <w:rPr>
            <w:lang w:val="en-US" w:eastAsia="ja-JP"/>
          </w:rPr>
          <w:t>Create an interview environment where candidates feel at ease and able to speak openly. Using a respectful and professional tone helps candidates relax and give honest, useful answers. At the same time, interviewers should stay objective and avoid becoming too casual, so the interview keeps its role as a fair and serious assessment.</w:t>
        </w:r>
      </w:ins>
    </w:p>
    <w:p w14:paraId="6A336AF0" w14:textId="56CD2813" w:rsidR="00A05856" w:rsidRPr="00F65844" w:rsidRDefault="00A05856" w:rsidP="00F65844">
      <w:pPr>
        <w:pStyle w:val="Bullet1"/>
        <w:rPr>
          <w:ins w:id="186" w:author="ynakai" w:date="2025-08-21T10:51:00Z"/>
          <w:lang w:eastAsia="en-GB"/>
        </w:rPr>
      </w:pPr>
      <w:bookmarkStart w:id="187" w:name="_Hlk206666634"/>
      <w:ins w:id="188" w:author="ynakai" w:date="2025-08-21T11:03:00Z" w16du:dateUtc="2025-08-21T02:03:00Z">
        <w:r w:rsidRPr="006C5845">
          <w:rPr>
            <w:lang w:val="en-US" w:eastAsia="ja-JP"/>
          </w:rPr>
          <w:t>Structured Approach</w:t>
        </w:r>
      </w:ins>
      <w:bookmarkEnd w:id="187"/>
    </w:p>
    <w:p w14:paraId="7F0C3445" w14:textId="77777777" w:rsidR="00BA4547" w:rsidRDefault="006C5845" w:rsidP="00FB7B63">
      <w:pPr>
        <w:pStyle w:val="a2"/>
        <w:suppressAutoHyphens/>
        <w:ind w:leftChars="551" w:left="992"/>
        <w:rPr>
          <w:ins w:id="189" w:author="ynakai" w:date="2025-08-21T14:36:00Z" w16du:dateUtc="2025-08-21T05:36:00Z"/>
          <w:lang w:val="en-US" w:eastAsia="ja-JP"/>
        </w:rPr>
      </w:pPr>
      <w:ins w:id="190" w:author="ynakai" w:date="2025-08-21T10:51:00Z">
        <w:r w:rsidRPr="006C5845">
          <w:rPr>
            <w:lang w:val="en-US" w:eastAsia="ja-JP"/>
          </w:rPr>
          <w:t xml:space="preserve">A structured interview helps keep the process fair and consistent. </w:t>
        </w:r>
      </w:ins>
    </w:p>
    <w:p w14:paraId="30915D2F" w14:textId="4425F3F1" w:rsidR="006C5845" w:rsidRPr="006C5845" w:rsidRDefault="006C5845" w:rsidP="00FB7B63">
      <w:pPr>
        <w:pStyle w:val="a2"/>
        <w:suppressAutoHyphens/>
        <w:ind w:leftChars="551" w:left="992"/>
        <w:rPr>
          <w:ins w:id="191" w:author="ynakai" w:date="2025-08-21T10:51:00Z"/>
          <w:lang w:val="en-US" w:eastAsia="ja-JP"/>
        </w:rPr>
      </w:pPr>
      <w:ins w:id="192" w:author="ynakai" w:date="2025-08-21T10:51:00Z">
        <w:r w:rsidRPr="006C5845">
          <w:rPr>
            <w:lang w:val="en-US" w:eastAsia="ja-JP"/>
          </w:rPr>
          <w:t>Begin by giving a brief explanation of the organization and the role of a VTS operator, so both sides share the same understanding and reduce the risk of later mismatches.</w:t>
        </w:r>
      </w:ins>
    </w:p>
    <w:p w14:paraId="37511F4E" w14:textId="77777777" w:rsidR="00BA4547" w:rsidRDefault="006C5845" w:rsidP="00FB7B63">
      <w:pPr>
        <w:pStyle w:val="a2"/>
        <w:suppressAutoHyphens/>
        <w:ind w:leftChars="551" w:left="992"/>
        <w:rPr>
          <w:ins w:id="193" w:author="ynakai" w:date="2025-08-21T14:36:00Z" w16du:dateUtc="2025-08-21T05:36:00Z"/>
          <w:lang w:val="en-US" w:eastAsia="ja-JP"/>
        </w:rPr>
      </w:pPr>
      <w:ins w:id="194" w:author="ynakai" w:date="2025-08-21T10:51:00Z">
        <w:r w:rsidRPr="006C5845">
          <w:rPr>
            <w:lang w:val="en-US" w:eastAsia="ja-JP"/>
          </w:rPr>
          <w:t xml:space="preserve">Ask questions based on the </w:t>
        </w:r>
      </w:ins>
      <w:ins w:id="195" w:author="ynakai" w:date="2025-08-21T14:36:00Z" w16du:dateUtc="2025-08-21T05:36:00Z">
        <w:r w:rsidR="00BA4547">
          <w:rPr>
            <w:rFonts w:hint="eastAsia"/>
            <w:lang w:val="en-US" w:eastAsia="ja-JP"/>
          </w:rPr>
          <w:t>resume</w:t>
        </w:r>
      </w:ins>
      <w:ins w:id="196" w:author="ynakai" w:date="2025-08-21T10:51:00Z">
        <w:r w:rsidRPr="006C5845">
          <w:rPr>
            <w:lang w:val="en-US" w:eastAsia="ja-JP"/>
          </w:rPr>
          <w:t xml:space="preserve"> and work history to confirm accuracy, then continue with the prepared question list to explore relevant competencies and experiences. </w:t>
        </w:r>
      </w:ins>
    </w:p>
    <w:p w14:paraId="53B0AC6A" w14:textId="75F446E8" w:rsidR="006C5845" w:rsidRPr="006C5845" w:rsidRDefault="006C5845" w:rsidP="00FB7B63">
      <w:pPr>
        <w:pStyle w:val="a2"/>
        <w:suppressAutoHyphens/>
        <w:ind w:leftChars="551" w:left="992"/>
        <w:rPr>
          <w:ins w:id="197" w:author="ynakai" w:date="2025-08-21T10:51:00Z"/>
          <w:lang w:val="en-US" w:eastAsia="ja-JP"/>
        </w:rPr>
      </w:pPr>
      <w:ins w:id="198" w:author="ynakai" w:date="2025-08-21T10:51:00Z">
        <w:r w:rsidRPr="006C5845">
          <w:rPr>
            <w:lang w:val="en-US" w:eastAsia="ja-JP"/>
          </w:rPr>
          <w:t>Finally, leave time for the candidate to ask their own questions. This helps address any doubts they may have and ensures expectations are clear on both sides.</w:t>
        </w:r>
      </w:ins>
    </w:p>
    <w:p w14:paraId="5132061D" w14:textId="5099828F" w:rsidR="00A05856" w:rsidRPr="00FB7B63" w:rsidRDefault="00A05856" w:rsidP="00FB7B63">
      <w:pPr>
        <w:pStyle w:val="Bullet1"/>
        <w:rPr>
          <w:ins w:id="199" w:author="ynakai" w:date="2025-08-21T10:51:00Z"/>
          <w:lang w:eastAsia="en-GB"/>
        </w:rPr>
      </w:pPr>
      <w:ins w:id="200" w:author="ynakai" w:date="2025-08-21T11:03:00Z" w16du:dateUtc="2025-08-21T02:03:00Z">
        <w:r w:rsidRPr="006C5845">
          <w:rPr>
            <w:lang w:val="en-US" w:eastAsia="ja-JP"/>
          </w:rPr>
          <w:t>Systematic Scoring</w:t>
        </w:r>
      </w:ins>
    </w:p>
    <w:p w14:paraId="320895CA" w14:textId="77777777" w:rsidR="006C5845" w:rsidRPr="006C5845" w:rsidRDefault="006C5845" w:rsidP="00FB7B63">
      <w:pPr>
        <w:pStyle w:val="a2"/>
        <w:suppressAutoHyphens/>
        <w:ind w:leftChars="551" w:left="992"/>
        <w:rPr>
          <w:ins w:id="201" w:author="ynakai" w:date="2025-08-21T10:51:00Z"/>
          <w:lang w:val="en-US" w:eastAsia="ja-JP"/>
        </w:rPr>
      </w:pPr>
      <w:ins w:id="202" w:author="ynakai" w:date="2025-08-21T10:51:00Z">
        <w:r w:rsidRPr="006C5845">
          <w:rPr>
            <w:lang w:val="en-US" w:eastAsia="ja-JP"/>
          </w:rPr>
          <w:t xml:space="preserve">Evaluate responses against pre-defined </w:t>
        </w:r>
        <w:r w:rsidRPr="006C5845">
          <w:rPr>
            <w:rFonts w:hint="eastAsia"/>
            <w:lang w:val="en-US" w:eastAsia="ja-JP"/>
          </w:rPr>
          <w:t>evaluation standards</w:t>
        </w:r>
        <w:r w:rsidRPr="006C5845">
          <w:rPr>
            <w:lang w:val="en-US" w:eastAsia="ja-JP"/>
          </w:rPr>
          <w:t xml:space="preserve"> so that judgments are based on observable behaviours and aptitudes rather than subjective impressions. </w:t>
        </w:r>
      </w:ins>
    </w:p>
    <w:p w14:paraId="7EAB2EDB" w14:textId="7D20CE87" w:rsidR="006C5845" w:rsidRPr="00FB7B63" w:rsidRDefault="006C5845" w:rsidP="00FB7B63">
      <w:pPr>
        <w:pStyle w:val="a2"/>
        <w:suppressAutoHyphens/>
        <w:ind w:leftChars="551" w:left="992"/>
        <w:rPr>
          <w:ins w:id="203" w:author="ynakai" w:date="2025-08-20T16:42:00Z" w16du:dateUtc="2025-08-20T07:42:00Z"/>
          <w:lang w:val="en-US" w:eastAsia="ja-JP"/>
        </w:rPr>
      </w:pPr>
      <w:ins w:id="204" w:author="ynakai" w:date="2025-08-21T10:51:00Z">
        <w:r w:rsidRPr="006C5845">
          <w:rPr>
            <w:lang w:val="en-US" w:eastAsia="ja-JP"/>
          </w:rPr>
          <w:t>Keeping records of each interview support</w:t>
        </w:r>
        <w:r w:rsidRPr="006C5845">
          <w:rPr>
            <w:rFonts w:hint="eastAsia"/>
            <w:lang w:val="en-US" w:eastAsia="ja-JP"/>
          </w:rPr>
          <w:t>s</w:t>
        </w:r>
        <w:r w:rsidRPr="006C5845">
          <w:rPr>
            <w:lang w:val="en-US" w:eastAsia="ja-JP"/>
          </w:rPr>
          <w:t xml:space="preserve"> fair and objective decisions. When there are multiple interviewers, share and compare notes to avoid biased judgments and ensure a balanced evaluation.</w:t>
        </w:r>
      </w:ins>
    </w:p>
    <w:p w14:paraId="5ACE2F28" w14:textId="77777777" w:rsidR="008E3E0E" w:rsidRDefault="008E3E0E" w:rsidP="008E3E0E">
      <w:pPr>
        <w:pStyle w:val="a2"/>
        <w:suppressAutoHyphens/>
        <w:rPr>
          <w:ins w:id="205" w:author="ynakai" w:date="2025-08-21T16:00:00Z" w16du:dateUtc="2025-08-21T07:00:00Z"/>
          <w:lang w:eastAsia="ja-JP"/>
        </w:rPr>
      </w:pPr>
      <w:ins w:id="206" w:author="ynakai" w:date="2025-08-21T16:00:00Z" w16du:dateUtc="2025-08-21T07:00:00Z">
        <w:r>
          <w:rPr>
            <w:lang w:eastAsia="ja-JP"/>
          </w:rPr>
          <w:t>Web-based interviews offer advantages such as widening access to candidates and reducing the time and cost of selection. However, they also have challenges, including possible communication difficulties, technical issues, and less opportunity to convey the organization’s atmosphere.</w:t>
        </w:r>
      </w:ins>
    </w:p>
    <w:p w14:paraId="56284621" w14:textId="32F3F064" w:rsidR="008E3E0E" w:rsidRDefault="008E3E0E" w:rsidP="008E3E0E">
      <w:pPr>
        <w:pStyle w:val="a2"/>
        <w:suppressAutoHyphens/>
        <w:rPr>
          <w:ins w:id="207" w:author="ynakai" w:date="2025-08-21T13:37:00Z" w16du:dateUtc="2025-08-21T04:37:00Z"/>
          <w:lang w:eastAsia="ja-JP"/>
        </w:rPr>
      </w:pPr>
      <w:ins w:id="208" w:author="ynakai" w:date="2025-08-21T16:00:00Z" w16du:dateUtc="2025-08-21T07:00:00Z">
        <w:r>
          <w:rPr>
            <w:lang w:eastAsia="ja-JP"/>
          </w:rPr>
          <w:t>When using online interviews, it is important to prepare carefully—for example, by choosing reliable tools, checking equipment in advance, and speaking more clearly, slowly, and expressively than usual. A hybrid approach, combining both online and face-to-face interviews, can help balance efficiency with building stronger connections.</w:t>
        </w:r>
      </w:ins>
    </w:p>
    <w:p w14:paraId="7C6905F1" w14:textId="77777777" w:rsidR="00A436EE" w:rsidRDefault="00A436EE" w:rsidP="00DA095A">
      <w:pPr>
        <w:pStyle w:val="a2"/>
        <w:suppressAutoHyphens/>
        <w:rPr>
          <w:ins w:id="209" w:author="ynakai" w:date="2025-08-20T16:42:00Z" w16du:dateUtc="2025-08-20T07:42:00Z"/>
          <w:lang w:eastAsia="ja-JP"/>
        </w:rPr>
      </w:pPr>
    </w:p>
    <w:p w14:paraId="57A1F3B6" w14:textId="210EF30D" w:rsidR="003C6ED3" w:rsidRPr="00F55AD7" w:rsidRDefault="00A57E06" w:rsidP="003C6ED3">
      <w:pPr>
        <w:pStyle w:val="1"/>
      </w:pPr>
      <w:ins w:id="210" w:author="ynakai" w:date="2025-08-20T16:26:00Z" w16du:dateUtc="2025-08-20T07:26:00Z">
        <w:r>
          <w:rPr>
            <w:rFonts w:hint="eastAsia"/>
            <w:lang w:eastAsia="ja-JP"/>
          </w:rPr>
          <w:lastRenderedPageBreak/>
          <w:t xml:space="preserve"> </w:t>
        </w:r>
        <w:bookmarkStart w:id="211" w:name="_Toc206686848"/>
        <w:r>
          <w:rPr>
            <w:rFonts w:hint="eastAsia"/>
            <w:lang w:eastAsia="ja-JP"/>
          </w:rPr>
          <w:t>use of assessment outcomes</w:t>
        </w:r>
      </w:ins>
      <w:bookmarkEnd w:id="211"/>
    </w:p>
    <w:p w14:paraId="7B0F6C59" w14:textId="77777777" w:rsidR="003C6ED3" w:rsidRPr="00F55AD7" w:rsidRDefault="003C6ED3" w:rsidP="003C6ED3">
      <w:pPr>
        <w:pStyle w:val="Heading1separationline"/>
        <w:suppressAutoHyphens/>
      </w:pPr>
    </w:p>
    <w:p w14:paraId="19BC8D5E" w14:textId="2BF7534D" w:rsidR="003C6ED3" w:rsidDel="00A57E06" w:rsidRDefault="00717C4A" w:rsidP="003C6ED3">
      <w:pPr>
        <w:pStyle w:val="a2"/>
        <w:suppressAutoHyphens/>
        <w:rPr>
          <w:del w:id="212" w:author="ynakai" w:date="2025-08-20T16:26:00Z" w16du:dateUtc="2025-08-20T07:26:00Z"/>
          <w:rStyle w:val="af2"/>
          <w:lang w:eastAsia="ja-JP"/>
        </w:rPr>
      </w:pPr>
      <w:del w:id="213" w:author="ynakai" w:date="2025-08-20T16:26:00Z" w16du:dateUtc="2025-08-20T07:26:00Z">
        <w:r w:rsidRPr="00717C4A" w:rsidDel="00A57E06">
          <w:rPr>
            <w:rStyle w:val="af2"/>
            <w:lang w:eastAsia="ja-JP"/>
          </w:rPr>
          <w:delText>Testing can be conducted through the following methods:</w:delText>
        </w:r>
      </w:del>
    </w:p>
    <w:p w14:paraId="447DDCA0" w14:textId="1CAF998C" w:rsidR="00717C4A" w:rsidDel="00A57E06" w:rsidRDefault="00717C4A" w:rsidP="00717C4A">
      <w:pPr>
        <w:pStyle w:val="Bullet1"/>
        <w:suppressAutoHyphens/>
        <w:rPr>
          <w:del w:id="214" w:author="ynakai" w:date="2025-08-20T16:26:00Z" w16du:dateUtc="2025-08-20T07:26:00Z"/>
          <w:lang w:eastAsia="en-GB"/>
        </w:rPr>
      </w:pPr>
      <w:del w:id="215" w:author="ynakai" w:date="2025-08-20T16:26:00Z" w16du:dateUtc="2025-08-20T07:26:00Z">
        <w:r w:rsidRPr="00717C4A" w:rsidDel="00A57E06">
          <w:rPr>
            <w:lang w:eastAsia="en-GB"/>
          </w:rPr>
          <w:delText>Online – Remote testing using digital platforms for psychometric and aptitude assessments.</w:delText>
        </w:r>
      </w:del>
    </w:p>
    <w:p w14:paraId="7BC4709D" w14:textId="487F3A96" w:rsidR="003C6ED3" w:rsidDel="00A57E06" w:rsidRDefault="00717C4A" w:rsidP="003C6ED3">
      <w:pPr>
        <w:pStyle w:val="Bullet1"/>
        <w:suppressAutoHyphens/>
        <w:rPr>
          <w:del w:id="216" w:author="ynakai" w:date="2025-08-20T16:26:00Z" w16du:dateUtc="2025-08-20T07:26:00Z"/>
          <w:lang w:eastAsia="en-GB"/>
        </w:rPr>
      </w:pPr>
      <w:del w:id="217" w:author="ynakai" w:date="2025-08-20T16:26:00Z" w16du:dateUtc="2025-08-20T07:26:00Z">
        <w:r w:rsidRPr="00717C4A" w:rsidDel="00A57E06">
          <w:rPr>
            <w:lang w:eastAsia="en-GB"/>
          </w:rPr>
          <w:delText>In-person – On-site testing for practical exercises, simulations, and structured interviews.</w:delText>
        </w:r>
      </w:del>
    </w:p>
    <w:p w14:paraId="3F29F7A8" w14:textId="52D59D5A" w:rsidR="00135BF7" w:rsidRDefault="00570D58" w:rsidP="00CB1D11">
      <w:pPr>
        <w:pStyle w:val="a2"/>
        <w:keepNext/>
        <w:suppressAutoHyphens/>
        <w:rPr>
          <w:ins w:id="218" w:author="ynakai" w:date="2025-08-20T16:25:00Z" w16du:dateUtc="2025-08-20T07:25:00Z"/>
          <w:lang w:eastAsia="ja-JP"/>
        </w:rPr>
      </w:pPr>
      <w:ins w:id="219" w:author="Glew, Kelly (she, her / elle, la) (DFO/MPO)" w:date="2025-03-20T07:42:00Z">
        <w:del w:id="220" w:author="ynakai" w:date="2025-08-20T16:26:00Z" w16du:dateUtc="2025-08-20T07:26:00Z">
          <w:r w:rsidDel="00A57E06">
            <w:rPr>
              <w:lang w:eastAsia="ja-JP"/>
            </w:rPr>
            <w:delText>Other testing methods</w:delText>
          </w:r>
        </w:del>
      </w:ins>
      <w:ins w:id="221" w:author="Glew, Kelly (she, her / elle, la) (DFO/MPO)" w:date="2025-03-20T07:44:00Z">
        <w:del w:id="222" w:author="ynakai" w:date="2025-08-20T16:26:00Z" w16du:dateUtc="2025-08-20T07:26:00Z">
          <w:r w:rsidDel="00A57E06">
            <w:rPr>
              <w:lang w:eastAsia="ja-JP"/>
            </w:rPr>
            <w:delText xml:space="preserve"> to be included?</w:delText>
          </w:r>
        </w:del>
      </w:ins>
    </w:p>
    <w:p w14:paraId="189C5ED4" w14:textId="77777777" w:rsidR="00A57E06" w:rsidRDefault="00A57E06" w:rsidP="00A57E06">
      <w:pPr>
        <w:pStyle w:val="a2"/>
        <w:suppressAutoHyphens/>
        <w:rPr>
          <w:ins w:id="223" w:author="ynakai" w:date="2025-08-20T16:26:00Z" w16du:dateUtc="2025-08-20T07:26:00Z"/>
          <w:rStyle w:val="af2"/>
          <w:color w:val="EE0000"/>
          <w:lang w:eastAsia="ja-JP"/>
        </w:rPr>
      </w:pPr>
    </w:p>
    <w:p w14:paraId="7EBE91E5" w14:textId="389CBAAB" w:rsidR="00A57E06" w:rsidRPr="00BA4547" w:rsidRDefault="00A57E06" w:rsidP="00A57E06">
      <w:pPr>
        <w:pStyle w:val="a2"/>
        <w:suppressAutoHyphens/>
        <w:rPr>
          <w:ins w:id="224" w:author="ynakai" w:date="2025-08-21T11:06:00Z" w16du:dateUtc="2025-08-21T02:06:00Z"/>
          <w:rStyle w:val="af2"/>
          <w:color w:val="000000" w:themeColor="text1"/>
          <w:lang w:eastAsia="ja-JP"/>
        </w:rPr>
      </w:pPr>
      <w:ins w:id="225" w:author="ynakai" w:date="2025-08-20T16:26:00Z" w16du:dateUtc="2025-08-20T07:26:00Z">
        <w:r w:rsidRPr="00BA4547">
          <w:rPr>
            <w:rStyle w:val="af2"/>
            <w:color w:val="000000" w:themeColor="text1"/>
            <w:lang w:eastAsia="ja-JP"/>
          </w:rPr>
          <w:t>Assessment results should not only serve as a basis for hiring decisions but also provide long-term value for training and career development.</w:t>
        </w:r>
      </w:ins>
    </w:p>
    <w:p w14:paraId="38F8C163" w14:textId="5241E7AD" w:rsidR="000C2467" w:rsidRPr="00BA4547" w:rsidRDefault="000C2467" w:rsidP="00B50AB0">
      <w:pPr>
        <w:pStyle w:val="Bullet1"/>
        <w:rPr>
          <w:ins w:id="226" w:author="ynakai" w:date="2025-08-20T16:26:00Z" w16du:dateUtc="2025-08-20T07:26:00Z"/>
          <w:rStyle w:val="af2"/>
          <w:lang w:val="en-US" w:eastAsia="ja-JP"/>
        </w:rPr>
      </w:pPr>
      <w:ins w:id="227" w:author="ynakai" w:date="2025-08-21T11:06:00Z" w16du:dateUtc="2025-08-21T02:06:00Z">
        <w:r w:rsidRPr="00BA4547">
          <w:rPr>
            <w:lang w:val="en-US" w:eastAsia="ja-JP"/>
          </w:rPr>
          <w:t>Feedback to Candidates</w:t>
        </w:r>
      </w:ins>
    </w:p>
    <w:p w14:paraId="1E63AEBC" w14:textId="746081B4" w:rsidR="00A57E06" w:rsidRPr="00BA4547" w:rsidRDefault="00EE32F0" w:rsidP="00B50AB0">
      <w:pPr>
        <w:pStyle w:val="a2"/>
        <w:suppressAutoHyphens/>
        <w:ind w:leftChars="551" w:left="992"/>
        <w:rPr>
          <w:ins w:id="228" w:author="ynakai" w:date="2025-08-21T11:07:00Z" w16du:dateUtc="2025-08-21T02:07:00Z"/>
          <w:rStyle w:val="af2"/>
          <w:color w:val="000000" w:themeColor="text1"/>
          <w:lang w:eastAsia="ja-JP"/>
        </w:rPr>
      </w:pPr>
      <w:ins w:id="229" w:author="ynakai" w:date="2025-08-21T13:31:00Z" w16du:dateUtc="2025-08-21T04:31:00Z">
        <w:r w:rsidRPr="00BA4547">
          <w:rPr>
            <w:rStyle w:val="af2"/>
            <w:color w:val="000000" w:themeColor="text1"/>
            <w:lang w:eastAsia="ja-JP"/>
          </w:rPr>
          <w:t>Assessment outcomes can help candidates gain a better understanding of themselves. Even brief or structured feedback supports professional growth and may improve future performance.</w:t>
        </w:r>
      </w:ins>
    </w:p>
    <w:p w14:paraId="62093412" w14:textId="78569EB0" w:rsidR="000C2467" w:rsidRPr="00BA4547" w:rsidRDefault="00EE32F0" w:rsidP="000C2467">
      <w:pPr>
        <w:pStyle w:val="Bullet1"/>
        <w:rPr>
          <w:ins w:id="230" w:author="ynakai" w:date="2025-08-21T11:07:00Z" w16du:dateUtc="2025-08-21T02:07:00Z"/>
          <w:rStyle w:val="af2"/>
          <w:lang w:val="en-US" w:eastAsia="ja-JP"/>
        </w:rPr>
      </w:pPr>
      <w:ins w:id="231" w:author="ynakai" w:date="2025-08-21T13:31:00Z" w16du:dateUtc="2025-08-21T04:31:00Z">
        <w:r w:rsidRPr="00BA4547">
          <w:rPr>
            <w:rStyle w:val="af2"/>
            <w:rFonts w:hint="eastAsia"/>
            <w:lang w:eastAsia="ja-JP"/>
          </w:rPr>
          <w:t>Reference for</w:t>
        </w:r>
      </w:ins>
      <w:ins w:id="232" w:author="ynakai" w:date="2025-08-21T11:07:00Z" w16du:dateUtc="2025-08-21T02:07:00Z">
        <w:r w:rsidR="000C2467" w:rsidRPr="00BA4547">
          <w:rPr>
            <w:rStyle w:val="af2"/>
            <w:lang w:eastAsia="ja-JP"/>
          </w:rPr>
          <w:t xml:space="preserve"> Placement Decisions</w:t>
        </w:r>
      </w:ins>
    </w:p>
    <w:p w14:paraId="1F35C629" w14:textId="38B56EC7" w:rsidR="00EE32F0" w:rsidRPr="00BA4547" w:rsidRDefault="00EE32F0" w:rsidP="00B50AB0">
      <w:pPr>
        <w:pStyle w:val="a2"/>
        <w:suppressAutoHyphens/>
        <w:ind w:leftChars="551" w:left="992"/>
        <w:rPr>
          <w:ins w:id="233" w:author="ynakai" w:date="2025-08-20T16:26:00Z" w16du:dateUtc="2025-08-20T07:26:00Z"/>
          <w:rStyle w:val="af2"/>
          <w:color w:val="000000" w:themeColor="text1"/>
          <w:lang w:eastAsia="ja-JP"/>
        </w:rPr>
      </w:pPr>
      <w:ins w:id="234" w:author="ynakai" w:date="2025-08-21T13:32:00Z" w16du:dateUtc="2025-08-21T04:32:00Z">
        <w:r w:rsidRPr="00BA4547">
          <w:rPr>
            <w:rStyle w:val="af2"/>
            <w:color w:val="000000" w:themeColor="text1"/>
            <w:lang w:eastAsia="ja-JP"/>
          </w:rPr>
          <w:t>For organizations recruiting for multiple VTS centers, assessment results can guide optimal placement. Each location may differ in working environment, staffing structure, workload, and office atmosphere. Matching candidates to environments where their strengths align enhances their ability to adapt and succeed.</w:t>
        </w:r>
      </w:ins>
    </w:p>
    <w:p w14:paraId="42EC22AD" w14:textId="5990291A" w:rsidR="00B67B67" w:rsidRPr="00BA4547" w:rsidRDefault="00B67B67" w:rsidP="00B67B67">
      <w:pPr>
        <w:pStyle w:val="Bullet1"/>
        <w:rPr>
          <w:ins w:id="235" w:author="ynakai" w:date="2025-08-21T11:08:00Z" w16du:dateUtc="2025-08-21T02:08:00Z"/>
          <w:rStyle w:val="af2"/>
          <w:lang w:val="en-US" w:eastAsia="ja-JP"/>
        </w:rPr>
      </w:pPr>
      <w:ins w:id="236" w:author="ynakai" w:date="2025-08-21T11:08:00Z" w16du:dateUtc="2025-08-21T02:08:00Z">
        <w:r w:rsidRPr="00BA4547">
          <w:rPr>
            <w:rStyle w:val="af2"/>
            <w:lang w:eastAsia="ja-JP"/>
          </w:rPr>
          <w:t xml:space="preserve">Support </w:t>
        </w:r>
      </w:ins>
      <w:ins w:id="237" w:author="ynakai" w:date="2025-08-21T13:32:00Z" w16du:dateUtc="2025-08-21T04:32:00Z">
        <w:r w:rsidR="00EE32F0" w:rsidRPr="00BA4547">
          <w:rPr>
            <w:rStyle w:val="af2"/>
            <w:rFonts w:hint="eastAsia"/>
            <w:lang w:eastAsia="ja-JP"/>
          </w:rPr>
          <w:t xml:space="preserve">for </w:t>
        </w:r>
      </w:ins>
      <w:ins w:id="238" w:author="ynakai" w:date="2025-08-21T11:08:00Z" w16du:dateUtc="2025-08-21T02:08:00Z">
        <w:r w:rsidRPr="00BA4547">
          <w:rPr>
            <w:rStyle w:val="af2"/>
            <w:lang w:eastAsia="ja-JP"/>
          </w:rPr>
          <w:t>OJT Guidance</w:t>
        </w:r>
      </w:ins>
    </w:p>
    <w:p w14:paraId="3145521D" w14:textId="22AF24CC" w:rsidR="00520150" w:rsidRPr="00BA4547" w:rsidRDefault="00520150" w:rsidP="00B50AB0">
      <w:pPr>
        <w:pStyle w:val="a2"/>
        <w:suppressAutoHyphens/>
        <w:ind w:leftChars="551" w:left="992"/>
        <w:rPr>
          <w:ins w:id="239" w:author="ynakai" w:date="2025-08-20T16:27:00Z" w16du:dateUtc="2025-08-20T07:27:00Z"/>
          <w:rStyle w:val="af2"/>
          <w:color w:val="000000" w:themeColor="text1"/>
          <w:lang w:eastAsia="ja-JP"/>
        </w:rPr>
      </w:pPr>
      <w:ins w:id="240" w:author="ynakai" w:date="2025-08-21T13:33:00Z" w16du:dateUtc="2025-08-21T04:33:00Z">
        <w:r w:rsidRPr="00BA4547">
          <w:rPr>
            <w:rStyle w:val="af2"/>
            <w:color w:val="000000" w:themeColor="text1"/>
            <w:lang w:eastAsia="ja-JP"/>
          </w:rPr>
          <w:t>Assessment results can also serve as a reference for OJT instructors and supervisors when guiding new operators. The relationship with instructors and the way colleagues interact during the initial assignment strongly influences a new</w:t>
        </w:r>
      </w:ins>
      <w:ins w:id="241" w:author="ynakai" w:date="2025-08-21T14:37:00Z" w16du:dateUtc="2025-08-21T05:37:00Z">
        <w:r w:rsidR="00FC6178">
          <w:rPr>
            <w:rStyle w:val="af2"/>
            <w:rFonts w:hint="eastAsia"/>
            <w:color w:val="000000" w:themeColor="text1"/>
            <w:lang w:eastAsia="ja-JP"/>
          </w:rPr>
          <w:t xml:space="preserve"> operator</w:t>
        </w:r>
      </w:ins>
      <w:ins w:id="242" w:author="ynakai" w:date="2025-08-21T13:33:00Z" w16du:dateUtc="2025-08-21T04:33:00Z">
        <w:r w:rsidRPr="00BA4547">
          <w:rPr>
            <w:rStyle w:val="af2"/>
            <w:color w:val="000000" w:themeColor="text1"/>
            <w:lang w:eastAsia="ja-JP"/>
          </w:rPr>
          <w:t>’s adjustment and retention. By understanding the individual’s characteristics in advance—such as how responsibilities can be assigned effectively, the situations where they may face difficulties, and the best ways to provide support—instructors and supervisors can improve communication and help new operators adapt more smoothly to their role.</w:t>
        </w:r>
      </w:ins>
    </w:p>
    <w:p w14:paraId="201F0FCB" w14:textId="77777777" w:rsidR="00533B2D" w:rsidRDefault="00533B2D" w:rsidP="00A57E06">
      <w:pPr>
        <w:pStyle w:val="a2"/>
        <w:suppressAutoHyphens/>
        <w:rPr>
          <w:ins w:id="243" w:author="ynakai" w:date="2025-08-21T13:49:00Z" w16du:dateUtc="2025-08-21T04:49:00Z"/>
          <w:color w:val="EE0000"/>
          <w:lang w:eastAsia="ja-JP"/>
        </w:rPr>
      </w:pPr>
    </w:p>
    <w:p w14:paraId="7469EB81" w14:textId="6B7F2E1D" w:rsidR="003D1945" w:rsidRPr="00F55AD7" w:rsidRDefault="003D1945" w:rsidP="003D1945">
      <w:pPr>
        <w:pStyle w:val="1"/>
        <w:rPr>
          <w:ins w:id="244" w:author="ynakai" w:date="2025-08-21T13:49:00Z" w16du:dateUtc="2025-08-21T04:49:00Z"/>
        </w:rPr>
      </w:pPr>
      <w:bookmarkStart w:id="245" w:name="_Toc206686849"/>
      <w:ins w:id="246" w:author="ynakai" w:date="2025-08-21T13:49:00Z" w16du:dateUtc="2025-08-21T04:49:00Z">
        <w:r w:rsidRPr="003D1945">
          <w:rPr>
            <w:lang w:eastAsia="ja-JP"/>
          </w:rPr>
          <w:t>Review and Update of Assessment Methods</w:t>
        </w:r>
        <w:bookmarkEnd w:id="245"/>
      </w:ins>
    </w:p>
    <w:p w14:paraId="1E7C987F" w14:textId="77777777" w:rsidR="003D1945" w:rsidRPr="00F55AD7" w:rsidRDefault="003D1945" w:rsidP="003D1945">
      <w:pPr>
        <w:pStyle w:val="Heading1separationline"/>
        <w:suppressAutoHyphens/>
        <w:rPr>
          <w:ins w:id="247" w:author="ynakai" w:date="2025-08-21T13:49:00Z" w16du:dateUtc="2025-08-21T04:49:00Z"/>
        </w:rPr>
      </w:pPr>
    </w:p>
    <w:p w14:paraId="05D8C5DD" w14:textId="10AA047A" w:rsidR="003D1945" w:rsidRPr="00FC6178" w:rsidRDefault="003D1945" w:rsidP="003D1945">
      <w:pPr>
        <w:pStyle w:val="a2"/>
        <w:suppressAutoHyphens/>
        <w:rPr>
          <w:ins w:id="248" w:author="ynakai" w:date="2025-08-21T13:50:00Z" w16du:dateUtc="2025-08-21T04:50:00Z"/>
          <w:color w:val="000000" w:themeColor="text1"/>
          <w:lang w:eastAsia="ja-JP"/>
        </w:rPr>
      </w:pPr>
      <w:ins w:id="249" w:author="ynakai" w:date="2025-08-21T13:50:00Z" w16du:dateUtc="2025-08-21T04:50:00Z">
        <w:r w:rsidRPr="00FC6178">
          <w:rPr>
            <w:color w:val="000000" w:themeColor="text1"/>
            <w:lang w:eastAsia="ja-JP"/>
          </w:rPr>
          <w:t xml:space="preserve">Assessment methods and criteria should be reviewed and updated regularly to ensure they remain relevant and effective. </w:t>
        </w:r>
      </w:ins>
      <w:ins w:id="250" w:author="ynakai" w:date="2025-08-21T14:43:00Z" w16du:dateUtc="2025-08-21T05:43:00Z">
        <w:r w:rsidR="00F06F27">
          <w:rPr>
            <w:rFonts w:hint="eastAsia"/>
            <w:color w:val="000000" w:themeColor="text1"/>
            <w:lang w:eastAsia="ja-JP"/>
          </w:rPr>
          <w:t xml:space="preserve">With </w:t>
        </w:r>
        <w:r w:rsidR="00F06F27">
          <w:rPr>
            <w:color w:val="000000" w:themeColor="text1"/>
            <w:lang w:eastAsia="ja-JP"/>
          </w:rPr>
          <w:t>the</w:t>
        </w:r>
        <w:r w:rsidR="00F06F27">
          <w:rPr>
            <w:rFonts w:hint="eastAsia"/>
            <w:color w:val="000000" w:themeColor="text1"/>
            <w:lang w:eastAsia="ja-JP"/>
          </w:rPr>
          <w:t xml:space="preserve"> </w:t>
        </w:r>
      </w:ins>
      <w:ins w:id="251" w:author="ynakai" w:date="2025-08-21T14:46:00Z" w16du:dateUtc="2025-08-21T05:46:00Z">
        <w:r w:rsidR="00F06F27">
          <w:rPr>
            <w:rFonts w:hint="eastAsia"/>
            <w:color w:val="000000" w:themeColor="text1"/>
            <w:lang w:eastAsia="ja-JP"/>
          </w:rPr>
          <w:t>development</w:t>
        </w:r>
      </w:ins>
      <w:ins w:id="252" w:author="ynakai" w:date="2025-08-21T14:43:00Z" w16du:dateUtc="2025-08-21T05:43:00Z">
        <w:r w:rsidR="00F06F27">
          <w:rPr>
            <w:rFonts w:hint="eastAsia"/>
            <w:color w:val="000000" w:themeColor="text1"/>
            <w:lang w:eastAsia="ja-JP"/>
          </w:rPr>
          <w:t xml:space="preserve"> of MASS</w:t>
        </w:r>
      </w:ins>
      <w:ins w:id="253" w:author="ynakai" w:date="2025-08-21T14:44:00Z" w16du:dateUtc="2025-08-21T05:44:00Z">
        <w:r w:rsidR="00F06F27">
          <w:rPr>
            <w:rFonts w:hint="eastAsia"/>
            <w:color w:val="000000" w:themeColor="text1"/>
            <w:lang w:eastAsia="ja-JP"/>
          </w:rPr>
          <w:t xml:space="preserve"> and </w:t>
        </w:r>
      </w:ins>
      <w:ins w:id="254" w:author="ynakai" w:date="2025-08-21T14:47:00Z" w16du:dateUtc="2025-08-21T05:47:00Z">
        <w:r w:rsidR="00F06F27">
          <w:rPr>
            <w:rFonts w:hint="eastAsia"/>
            <w:color w:val="000000" w:themeColor="text1"/>
            <w:lang w:eastAsia="ja-JP"/>
          </w:rPr>
          <w:t xml:space="preserve">ongoing </w:t>
        </w:r>
      </w:ins>
      <w:ins w:id="255" w:author="ynakai" w:date="2025-08-21T14:44:00Z" w16du:dateUtc="2025-08-21T05:44:00Z">
        <w:r w:rsidR="00F06F27">
          <w:rPr>
            <w:color w:val="000000" w:themeColor="text1"/>
            <w:lang w:eastAsia="ja-JP"/>
          </w:rPr>
          <w:t>technological</w:t>
        </w:r>
        <w:r w:rsidR="00F06F27">
          <w:rPr>
            <w:rFonts w:hint="eastAsia"/>
            <w:color w:val="000000" w:themeColor="text1"/>
            <w:lang w:eastAsia="ja-JP"/>
          </w:rPr>
          <w:t xml:space="preserve"> advance</w:t>
        </w:r>
      </w:ins>
      <w:ins w:id="256" w:author="ynakai" w:date="2025-08-21T14:47:00Z" w16du:dateUtc="2025-08-21T05:47:00Z">
        <w:r w:rsidR="00F06F27">
          <w:rPr>
            <w:rFonts w:hint="eastAsia"/>
            <w:color w:val="000000" w:themeColor="text1"/>
            <w:lang w:eastAsia="ja-JP"/>
          </w:rPr>
          <w:t>s</w:t>
        </w:r>
      </w:ins>
      <w:ins w:id="257" w:author="ynakai" w:date="2025-08-21T14:44:00Z" w16du:dateUtc="2025-08-21T05:44:00Z">
        <w:r w:rsidR="00F06F27">
          <w:rPr>
            <w:rFonts w:hint="eastAsia"/>
            <w:color w:val="000000" w:themeColor="text1"/>
            <w:lang w:eastAsia="ja-JP"/>
          </w:rPr>
          <w:t>,</w:t>
        </w:r>
      </w:ins>
      <w:ins w:id="258" w:author="ynakai" w:date="2025-08-21T14:43:00Z" w16du:dateUtc="2025-08-21T05:43:00Z">
        <w:r w:rsidR="00F06F27">
          <w:rPr>
            <w:rFonts w:hint="eastAsia"/>
            <w:color w:val="000000" w:themeColor="text1"/>
            <w:lang w:eastAsia="ja-JP"/>
          </w:rPr>
          <w:t xml:space="preserve"> </w:t>
        </w:r>
      </w:ins>
      <w:ins w:id="259" w:author="ynakai" w:date="2025-08-21T14:44:00Z" w16du:dateUtc="2025-08-21T05:44:00Z">
        <w:r w:rsidR="00F06F27">
          <w:rPr>
            <w:rFonts w:hint="eastAsia"/>
            <w:color w:val="000000" w:themeColor="text1"/>
            <w:lang w:eastAsia="ja-JP"/>
          </w:rPr>
          <w:t>o</w:t>
        </w:r>
      </w:ins>
      <w:ins w:id="260" w:author="ynakai" w:date="2025-08-21T13:50:00Z" w16du:dateUtc="2025-08-21T04:50:00Z">
        <w:r w:rsidRPr="00FC6178">
          <w:rPr>
            <w:color w:val="000000" w:themeColor="text1"/>
            <w:lang w:eastAsia="ja-JP"/>
          </w:rPr>
          <w:t>perational requirements and the competencies required for VTS operators may change over time. In addition, the job market and candidate profiles can evolve, which may require adjustments in evaluation methods.</w:t>
        </w:r>
      </w:ins>
    </w:p>
    <w:p w14:paraId="682B72CB" w14:textId="77777777" w:rsidR="003D1945" w:rsidRPr="00FC6178" w:rsidRDefault="003D1945" w:rsidP="003D1945">
      <w:pPr>
        <w:pStyle w:val="a2"/>
        <w:suppressAutoHyphens/>
        <w:rPr>
          <w:ins w:id="261" w:author="ynakai" w:date="2025-08-21T13:50:00Z" w16du:dateUtc="2025-08-21T04:50:00Z"/>
          <w:color w:val="000000" w:themeColor="text1"/>
          <w:lang w:eastAsia="ja-JP"/>
        </w:rPr>
      </w:pPr>
      <w:ins w:id="262" w:author="ynakai" w:date="2025-08-21T13:50:00Z" w16du:dateUtc="2025-08-21T04:50:00Z">
        <w:r w:rsidRPr="00FC6178">
          <w:rPr>
            <w:color w:val="000000" w:themeColor="text1"/>
            <w:lang w:eastAsia="ja-JP"/>
          </w:rPr>
          <w:t>Regularly revisiting interview questions, scoring rubrics, and evaluation sheets helps maintain fairness and accuracy in candidate selection. This process also ensures that the assessments continue to reflect the qualities and behaviours most important for success in VTS roles. Adjustments may include adding, removing, or refining criteria based on operational feedback, changes in organizational priorities, or lessons learned from previous recruitment rounds.</w:t>
        </w:r>
      </w:ins>
    </w:p>
    <w:p w14:paraId="270435F3" w14:textId="65DFC8D5" w:rsidR="003D1945" w:rsidRPr="00FC6178" w:rsidRDefault="003D1945" w:rsidP="003D1945">
      <w:pPr>
        <w:pStyle w:val="a2"/>
        <w:suppressAutoHyphens/>
        <w:rPr>
          <w:ins w:id="263" w:author="ynakai" w:date="2025-08-21T13:49:00Z" w16du:dateUtc="2025-08-21T04:49:00Z"/>
          <w:color w:val="000000" w:themeColor="text1"/>
          <w:lang w:eastAsia="ja-JP"/>
        </w:rPr>
      </w:pPr>
      <w:ins w:id="264" w:author="ynakai" w:date="2025-08-21T13:50:00Z" w16du:dateUtc="2025-08-21T04:50:00Z">
        <w:r w:rsidRPr="00FC6178">
          <w:rPr>
            <w:color w:val="000000" w:themeColor="text1"/>
            <w:lang w:eastAsia="ja-JP"/>
          </w:rPr>
          <w:t>By keeping assessment tools up to date, organizations can continuously improve their recruitment processes, better identify suitable candidates, and support both operational effectiveness and long-term retention.</w:t>
        </w:r>
      </w:ins>
    </w:p>
    <w:p w14:paraId="2C76E9A9" w14:textId="77777777" w:rsidR="003D1945" w:rsidRPr="00A57E06" w:rsidRDefault="003D1945" w:rsidP="00A57E06">
      <w:pPr>
        <w:pStyle w:val="a2"/>
        <w:suppressAutoHyphens/>
        <w:rPr>
          <w:color w:val="EE0000"/>
          <w:lang w:eastAsia="ja-JP"/>
        </w:rPr>
      </w:pPr>
    </w:p>
    <w:p w14:paraId="4E45B3DA" w14:textId="77777777" w:rsidR="001F1ADF" w:rsidRPr="00F55AD7" w:rsidRDefault="001F1ADF" w:rsidP="001F1ADF">
      <w:pPr>
        <w:pStyle w:val="1"/>
        <w:suppressAutoHyphens/>
        <w:rPr>
          <w:caps w:val="0"/>
        </w:rPr>
      </w:pPr>
      <w:bookmarkStart w:id="265" w:name="_Toc206686850"/>
      <w:r w:rsidRPr="00F55AD7">
        <w:rPr>
          <w:caps w:val="0"/>
        </w:rPr>
        <w:t>DEFINITIONS</w:t>
      </w:r>
      <w:bookmarkEnd w:id="265"/>
    </w:p>
    <w:p w14:paraId="63119121" w14:textId="77777777" w:rsidR="001F1ADF" w:rsidRPr="00F55AD7" w:rsidRDefault="001F1ADF" w:rsidP="001F1ADF">
      <w:pPr>
        <w:pStyle w:val="Heading1separationline"/>
        <w:suppressAutoHyphens/>
      </w:pPr>
    </w:p>
    <w:p w14:paraId="33F97E26" w14:textId="77777777" w:rsidR="001F1ADF" w:rsidRDefault="001F1ADF" w:rsidP="001F1ADF">
      <w:pPr>
        <w:pStyle w:val="a2"/>
        <w:suppressAutoHyphens/>
        <w:rPr>
          <w:ins w:id="266" w:author="Glew, Kelly (she, her / elle, la) (DFO/MPO)" w:date="2025-03-20T07:44:00Z"/>
        </w:rPr>
      </w:pPr>
      <w:r w:rsidRPr="00C843AC">
        <w:rPr>
          <w:rStyle w:val="af2"/>
        </w:rPr>
        <w:lastRenderedPageBreak/>
        <w:t xml:space="preserve">The definitions of terms used in this Guideline can be found in the </w:t>
      </w:r>
      <w:r w:rsidRPr="00E51C33">
        <w:rPr>
          <w:rStyle w:val="af2"/>
          <w:i/>
          <w:iCs/>
        </w:rPr>
        <w:t>International Dictionary of Marine Aids to Navigation</w:t>
      </w:r>
      <w:r w:rsidRPr="00C843AC">
        <w:rPr>
          <w:rStyle w:val="af2"/>
        </w:rPr>
        <w:t xml:space="preserve"> (IALA </w:t>
      </w:r>
      <w:r>
        <w:rPr>
          <w:rStyle w:val="af2"/>
        </w:rPr>
        <w:t>d</w:t>
      </w:r>
      <w:r w:rsidRPr="00C843AC">
        <w:rPr>
          <w:rStyle w:val="af2"/>
        </w:rPr>
        <w:t xml:space="preserve">ictionary) at </w:t>
      </w:r>
      <w:hyperlink r:id="rId29" w:history="1">
        <w:r w:rsidRPr="00C843AC">
          <w:rPr>
            <w:rStyle w:val="af2"/>
          </w:rPr>
          <w:t>http://www.iala-aism.org/wiki/dictionary</w:t>
        </w:r>
      </w:hyperlink>
      <w:r>
        <w:rPr>
          <w:rStyle w:val="af2"/>
        </w:rPr>
        <w:t xml:space="preserve"> </w:t>
      </w:r>
      <w:r w:rsidRPr="00C843AC">
        <w:rPr>
          <w:rStyle w:val="af2"/>
        </w:rPr>
        <w:t>and were checked as correct at the time of going to print. Where conflict arises, the IALA Dictionary should be considered as</w:t>
      </w:r>
      <w:r w:rsidRPr="00C843AC">
        <w:t xml:space="preserve"> the authoritative source of definitions used in IALA documents.</w:t>
      </w:r>
    </w:p>
    <w:p w14:paraId="5FEAA149" w14:textId="6E94AD1E" w:rsidR="00570D58" w:rsidRDefault="00570D58" w:rsidP="001F1ADF">
      <w:pPr>
        <w:pStyle w:val="a2"/>
        <w:suppressAutoHyphens/>
        <w:rPr>
          <w:ins w:id="267" w:author="ynakai" w:date="2025-08-21T14:51:00Z" w16du:dateUtc="2025-08-21T05:51:00Z"/>
        </w:rPr>
      </w:pPr>
      <w:ins w:id="268" w:author="Glew, Kelly (she, her / elle, la) (DFO/MPO)" w:date="2025-03-20T07:44:00Z">
        <w:r>
          <w:t>To be determined as document is pr</w:t>
        </w:r>
      </w:ins>
      <w:ins w:id="269" w:author="Glew, Kelly (she, her / elle, la) (DFO/MPO)" w:date="2025-03-20T07:45:00Z">
        <w:r>
          <w:t>ogressed.</w:t>
        </w:r>
      </w:ins>
    </w:p>
    <w:p w14:paraId="46721475" w14:textId="77777777" w:rsidR="00572250" w:rsidDel="00572250" w:rsidRDefault="00572250" w:rsidP="001F1ADF">
      <w:pPr>
        <w:pStyle w:val="a2"/>
        <w:suppressAutoHyphens/>
        <w:rPr>
          <w:del w:id="270" w:author="ynakai" w:date="2025-08-21T14:51:00Z" w16du:dateUtc="2025-08-21T05:51:00Z"/>
          <w:lang w:eastAsia="ja-JP"/>
        </w:rPr>
      </w:pPr>
    </w:p>
    <w:p w14:paraId="179F3EF1" w14:textId="77777777" w:rsidR="001F1ADF" w:rsidRPr="001F1ADF" w:rsidRDefault="001F1ADF" w:rsidP="00CB1D11">
      <w:pPr>
        <w:pStyle w:val="a2"/>
        <w:keepNext/>
        <w:suppressAutoHyphens/>
        <w:rPr>
          <w:lang w:eastAsia="ja-JP"/>
        </w:rPr>
      </w:pPr>
    </w:p>
    <w:p w14:paraId="71EB9B63" w14:textId="77777777" w:rsidR="00281BA2" w:rsidRDefault="00281BA2" w:rsidP="00281BA2">
      <w:pPr>
        <w:pStyle w:val="1"/>
        <w:keepLines w:val="0"/>
        <w:suppressAutoHyphens/>
      </w:pPr>
      <w:bookmarkStart w:id="271" w:name="_Toc206686851"/>
      <w:r>
        <w:t>abbreviations</w:t>
      </w:r>
      <w:bookmarkEnd w:id="271"/>
    </w:p>
    <w:p w14:paraId="76B52145" w14:textId="77777777" w:rsidR="00281BA2" w:rsidRDefault="00281BA2" w:rsidP="00281BA2">
      <w:pPr>
        <w:pStyle w:val="Heading1separationline"/>
        <w:keepNext/>
        <w:suppressAutoHyphens/>
      </w:pPr>
    </w:p>
    <w:p w14:paraId="5DBF7C6A" w14:textId="060F5030" w:rsidR="006E3798" w:rsidRDefault="006E3798" w:rsidP="00281BA2">
      <w:pPr>
        <w:pStyle w:val="Abbreviations"/>
        <w:keepNext/>
        <w:suppressAutoHyphens/>
        <w:rPr>
          <w:ins w:id="272" w:author="ynakai" w:date="2025-08-21T14:49:00Z" w16du:dateUtc="2025-08-21T05:49:00Z"/>
          <w:lang w:eastAsia="ja-JP"/>
        </w:rPr>
      </w:pPr>
      <w:ins w:id="273" w:author="ynakai" w:date="2025-08-21T14:49:00Z" w16du:dateUtc="2025-08-21T05:49:00Z">
        <w:r>
          <w:rPr>
            <w:rFonts w:hint="eastAsia"/>
            <w:lang w:eastAsia="ja-JP"/>
          </w:rPr>
          <w:t>MASS</w:t>
        </w:r>
        <w:r>
          <w:rPr>
            <w:lang w:eastAsia="ja-JP"/>
          </w:rPr>
          <w:tab/>
        </w:r>
        <w:r w:rsidRPr="006E3798">
          <w:rPr>
            <w:lang w:eastAsia="ja-JP"/>
          </w:rPr>
          <w:t>Maritime Autonomous Surface Ships</w:t>
        </w:r>
      </w:ins>
    </w:p>
    <w:p w14:paraId="67F48971" w14:textId="4C17EFBC" w:rsidR="006E3798" w:rsidRPr="005F1314" w:rsidDel="006D4B08" w:rsidRDefault="00281BA2" w:rsidP="006D4B08">
      <w:pPr>
        <w:pStyle w:val="Abbreviations"/>
        <w:keepNext/>
        <w:suppressAutoHyphens/>
        <w:rPr>
          <w:del w:id="274" w:author="ynakai" w:date="2025-08-21T14:52:00Z" w16du:dateUtc="2025-08-21T05:52:00Z"/>
          <w:lang w:eastAsia="ja-JP"/>
        </w:rPr>
      </w:pPr>
      <w:r w:rsidRPr="005F1314">
        <w:t>VTS</w:t>
      </w:r>
      <w:r w:rsidRPr="005F1314">
        <w:tab/>
        <w:t>Vessel Traffic Services</w:t>
      </w:r>
    </w:p>
    <w:p w14:paraId="47F2EEDC" w14:textId="7055D07F" w:rsidR="00281BA2" w:rsidDel="006D4B08" w:rsidRDefault="00281BA2" w:rsidP="00281BA2">
      <w:pPr>
        <w:pStyle w:val="a2"/>
        <w:keepNext/>
        <w:suppressAutoHyphens/>
        <w:rPr>
          <w:ins w:id="275" w:author="Glew, Kelly (she, her / elle, la) (DFO/MPO)" w:date="2025-03-20T07:45:00Z"/>
          <w:del w:id="276" w:author="ynakai" w:date="2025-08-21T14:52:00Z" w16du:dateUtc="2025-08-21T05:52:00Z"/>
        </w:rPr>
      </w:pPr>
      <w:del w:id="277" w:author="ynakai" w:date="2025-08-21T14:52:00Z" w16du:dateUtc="2025-08-21T05:52:00Z">
        <w:r w:rsidRPr="001D11AC" w:rsidDel="006D4B08">
          <w:delText xml:space="preserve">The list should be typed in alphabetical order. The text automatically aligns as an indented paragraph until carriage return is hit and then the next </w:delText>
        </w:r>
        <w:r w:rsidDel="006D4B08">
          <w:delText>term</w:delText>
        </w:r>
        <w:r w:rsidRPr="001D11AC" w:rsidDel="006D4B08">
          <w:delText xml:space="preserve"> can be entered.</w:delText>
        </w:r>
      </w:del>
      <w:ins w:id="278" w:author="Glew, Kelly (she, her / elle, la) (DFO/MPO)" w:date="2025-03-20T07:45:00Z">
        <w:del w:id="279" w:author="ynakai" w:date="2025-08-21T14:52:00Z" w16du:dateUtc="2025-08-21T05:52:00Z">
          <w:r w:rsidR="00570D58" w:rsidDel="006D4B08">
            <w:delText xml:space="preserve"> </w:delText>
          </w:r>
        </w:del>
      </w:ins>
    </w:p>
    <w:p w14:paraId="21F32964" w14:textId="7139BD40" w:rsidR="00570D58" w:rsidRPr="001D11AC" w:rsidDel="006D4B08" w:rsidRDefault="00570D58" w:rsidP="00281BA2">
      <w:pPr>
        <w:pStyle w:val="a2"/>
        <w:keepNext/>
        <w:suppressAutoHyphens/>
        <w:rPr>
          <w:del w:id="280" w:author="ynakai" w:date="2025-08-21T14:52:00Z" w16du:dateUtc="2025-08-21T05:52:00Z"/>
        </w:rPr>
      </w:pPr>
      <w:ins w:id="281" w:author="Glew, Kelly (she, her / elle, la) (DFO/MPO)" w:date="2025-03-20T07:45:00Z">
        <w:del w:id="282" w:author="ynakai" w:date="2025-08-21T14:52:00Z" w16du:dateUtc="2025-08-21T05:52:00Z">
          <w:r w:rsidDel="006D4B08">
            <w:delText>To be determined as document is progressed.</w:delText>
          </w:r>
        </w:del>
      </w:ins>
    </w:p>
    <w:p w14:paraId="25AD5F4C" w14:textId="77777777" w:rsidR="00281BA2" w:rsidRPr="00281BA2" w:rsidRDefault="00281BA2" w:rsidP="00CB1D11">
      <w:pPr>
        <w:pStyle w:val="a2"/>
        <w:keepNext/>
        <w:suppressAutoHyphens/>
        <w:rPr>
          <w:lang w:eastAsia="ja-JP"/>
        </w:rPr>
      </w:pPr>
    </w:p>
    <w:p w14:paraId="142964DC" w14:textId="77777777" w:rsidR="00224DAB" w:rsidRPr="00224DAB" w:rsidRDefault="00200579" w:rsidP="00CB1D11">
      <w:pPr>
        <w:pStyle w:val="1"/>
        <w:suppressAutoHyphens/>
      </w:pPr>
      <w:bookmarkStart w:id="283" w:name="_Toc206686852"/>
      <w:bookmarkEnd w:id="74"/>
      <w:commentRangeStart w:id="284"/>
      <w:r>
        <w:t>references</w:t>
      </w:r>
      <w:commentRangeEnd w:id="284"/>
      <w:r w:rsidR="004B67EF">
        <w:rPr>
          <w:rStyle w:val="af3"/>
          <w:rFonts w:asciiTheme="minorHAnsi" w:eastAsiaTheme="minorEastAsia" w:hAnsiTheme="minorHAnsi" w:cstheme="minorBidi"/>
          <w:b w:val="0"/>
          <w:bCs w:val="0"/>
          <w:caps w:val="0"/>
          <w:color w:val="auto"/>
        </w:rPr>
        <w:commentReference w:id="284"/>
      </w:r>
      <w:bookmarkEnd w:id="283"/>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a2"/>
        <w:suppressAutoHyphens/>
      </w:pPr>
      <w:bookmarkStart w:id="285"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a2"/>
        <w:suppressAutoHyphens/>
      </w:pPr>
      <w:bookmarkStart w:id="286"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a2"/>
        <w:suppressAutoHyphens/>
        <w:jc w:val="center"/>
      </w:pPr>
      <w:r>
        <w:rPr>
          <w:rStyle w:val="af2"/>
        </w:rPr>
        <w:t>[</w:t>
      </w:r>
      <w:r w:rsidR="0022582A">
        <w:rPr>
          <w:rStyle w:val="af2"/>
        </w:rPr>
        <w:t xml:space="preserve">Author </w:t>
      </w:r>
      <w:r w:rsidR="00CF10E3" w:rsidRPr="00CF10E3">
        <w:rPr>
          <w:rStyle w:val="af2"/>
        </w:rPr>
        <w:t>surname</w:t>
      </w:r>
      <w:r>
        <w:rPr>
          <w:rStyle w:val="af2"/>
        </w:rPr>
        <w:t>,] &lt;</w:t>
      </w:r>
      <w:r w:rsidR="00CF10E3" w:rsidRPr="00CF10E3">
        <w:rPr>
          <w:rStyle w:val="af2"/>
        </w:rPr>
        <w:t>space</w:t>
      </w:r>
      <w:r>
        <w:rPr>
          <w:rStyle w:val="af2"/>
        </w:rPr>
        <w:t>&gt; [</w:t>
      </w:r>
      <w:r w:rsidR="00CF10E3" w:rsidRPr="00CF10E3">
        <w:rPr>
          <w:rStyle w:val="af2"/>
        </w:rPr>
        <w:t>initial.</w:t>
      </w:r>
      <w:r>
        <w:rPr>
          <w:rStyle w:val="af2"/>
        </w:rPr>
        <w:t>] &lt;</w:t>
      </w:r>
      <w:r w:rsidR="00CF10E3" w:rsidRPr="00CF10E3">
        <w:rPr>
          <w:rStyle w:val="af2"/>
        </w:rPr>
        <w:t>space</w:t>
      </w:r>
      <w:r>
        <w:rPr>
          <w:rStyle w:val="af2"/>
        </w:rPr>
        <w:t>&gt; [</w:t>
      </w:r>
      <w:r w:rsidR="00CF10E3" w:rsidRPr="00CF10E3">
        <w:rPr>
          <w:rStyle w:val="af2"/>
        </w:rPr>
        <w:t>year</w:t>
      </w:r>
      <w:r>
        <w:rPr>
          <w:rStyle w:val="af2"/>
        </w:rPr>
        <w:t>] &lt;</w:t>
      </w:r>
      <w:r w:rsidR="00CF10E3" w:rsidRPr="00CF10E3">
        <w:rPr>
          <w:rStyle w:val="af2"/>
        </w:rPr>
        <w:t>space</w:t>
      </w:r>
      <w:r>
        <w:rPr>
          <w:rStyle w:val="af2"/>
        </w:rPr>
        <w:t>&gt; [</w:t>
      </w:r>
      <w:r w:rsidR="0022582A">
        <w:rPr>
          <w:rStyle w:val="af2"/>
        </w:rPr>
        <w:t>title</w:t>
      </w:r>
      <w:r w:rsidR="00CF10E3" w:rsidRPr="00CF10E3">
        <w:t>.</w:t>
      </w:r>
      <w:r>
        <w:t>]</w:t>
      </w:r>
    </w:p>
    <w:p w14:paraId="45C238F1" w14:textId="77777777" w:rsidR="00CF10E3" w:rsidRPr="00CF10E3" w:rsidRDefault="00CF10E3" w:rsidP="00CB1D11">
      <w:pPr>
        <w:pStyle w:val="a2"/>
        <w:suppressAutoHyphens/>
        <w:jc w:val="left"/>
      </w:pPr>
      <w:r w:rsidRPr="00CF10E3">
        <w:t>For example:</w:t>
      </w:r>
    </w:p>
    <w:p w14:paraId="470F4846" w14:textId="77777777" w:rsidR="00CF10E3" w:rsidRPr="00CF10E3" w:rsidRDefault="00CF10E3" w:rsidP="00CB1D11">
      <w:pPr>
        <w:pStyle w:val="a2"/>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a2"/>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287" w:name="_Hlk58941431"/>
      <w:bookmarkStart w:id="288" w:name="_Hlk58941398"/>
      <w:bookmarkEnd w:id="286"/>
      <w:r w:rsidRPr="00CF10E3">
        <w:t>Hawking, S. (2001) The Universe in a Nutshell.</w:t>
      </w:r>
    </w:p>
    <w:p w14:paraId="159A254B" w14:textId="77777777" w:rsidR="00CF10E3" w:rsidRDefault="00CF10E3" w:rsidP="00CB1D11">
      <w:pPr>
        <w:pStyle w:val="Reference"/>
        <w:suppressAutoHyphens/>
      </w:pPr>
      <w:bookmarkStart w:id="289" w:name="_Hlk58941458"/>
      <w:bookmarkEnd w:id="287"/>
      <w:r w:rsidRPr="00CF10E3">
        <w:t>Hawking, S. (1988) A Brief History of Time.</w:t>
      </w:r>
    </w:p>
    <w:bookmarkEnd w:id="288"/>
    <w:bookmarkEnd w:id="289"/>
    <w:p w14:paraId="55956F48" w14:textId="77777777" w:rsidR="003032C4" w:rsidRDefault="009F4A19" w:rsidP="00CB1D11">
      <w:pPr>
        <w:pStyle w:val="a2"/>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bookmarkEnd w:id="285"/>
    <w:p w14:paraId="6B1F66B6" w14:textId="29E85DE7" w:rsidR="00DF47E2" w:rsidRDefault="005C3C10" w:rsidP="000D044E">
      <w:pPr>
        <w:suppressAutoHyphens/>
        <w:spacing w:after="200" w:line="276" w:lineRule="auto"/>
        <w:rPr>
          <w:ins w:id="290" w:author="ynakai" w:date="2025-08-21T14:54:00Z" w16du:dateUtc="2025-08-21T05:54:00Z"/>
          <w:sz w:val="22"/>
        </w:rPr>
      </w:pPr>
      <w:ins w:id="291" w:author="Glew, Kelly (she, her / elle, la) (DFO/MPO)" w:date="2025-03-20T07:45:00Z">
        <w:r>
          <w:rPr>
            <w:sz w:val="22"/>
          </w:rPr>
          <w:t>To be determined as document is progressed.</w:t>
        </w:r>
      </w:ins>
    </w:p>
    <w:p w14:paraId="71C6E333" w14:textId="77777777" w:rsidR="004B1623" w:rsidRDefault="004B1623" w:rsidP="000D044E">
      <w:pPr>
        <w:suppressAutoHyphens/>
        <w:spacing w:after="200" w:line="276" w:lineRule="auto"/>
        <w:rPr>
          <w:ins w:id="292" w:author="ynakai" w:date="2025-08-21T14:53:00Z" w16du:dateUtc="2025-08-21T05:53:00Z"/>
          <w:sz w:val="22"/>
        </w:rPr>
      </w:pPr>
    </w:p>
    <w:p w14:paraId="5F3ADA81" w14:textId="620D364F" w:rsidR="004B1623" w:rsidRPr="004B67EF" w:rsidRDefault="004B1623" w:rsidP="004B1623">
      <w:pPr>
        <w:pStyle w:val="Reference"/>
        <w:numPr>
          <w:ilvl w:val="0"/>
          <w:numId w:val="54"/>
        </w:numPr>
        <w:suppressAutoHyphens/>
        <w:rPr>
          <w:ins w:id="293" w:author="ynakai" w:date="2025-08-21T14:55:00Z" w16du:dateUtc="2025-08-21T05:55:00Z"/>
        </w:rPr>
      </w:pPr>
      <w:ins w:id="294" w:author="ynakai" w:date="2025-08-21T14:54:00Z" w16du:dateUtc="2025-08-21T05:54:00Z">
        <w:r w:rsidRPr="004B1623">
          <w:rPr>
            <w:lang w:eastAsia="ja-JP"/>
          </w:rPr>
          <w:t>IMO. Resolution A.1158(32) on Guidelines for Vessel Traffic Services</w:t>
        </w:r>
      </w:ins>
    </w:p>
    <w:p w14:paraId="6D909778" w14:textId="40CAB9DF" w:rsidR="007B7A00" w:rsidRPr="00CF10E3" w:rsidRDefault="007B7A00" w:rsidP="004B1623">
      <w:pPr>
        <w:pStyle w:val="Reference"/>
        <w:numPr>
          <w:ilvl w:val="0"/>
          <w:numId w:val="54"/>
        </w:numPr>
        <w:suppressAutoHyphens/>
        <w:rPr>
          <w:ins w:id="295" w:author="ynakai" w:date="2025-08-21T14:54:00Z" w16du:dateUtc="2025-08-21T05:54:00Z"/>
        </w:rPr>
      </w:pPr>
      <w:ins w:id="296" w:author="ynakai" w:date="2025-08-21T14:56:00Z" w16du:dateUtc="2025-08-21T05:56:00Z">
        <w:r w:rsidRPr="007B7A00">
          <w:t>IALA. Guideline G1</w:t>
        </w:r>
        <w:r>
          <w:rPr>
            <w:rFonts w:eastAsiaTheme="minorEastAsia" w:hint="eastAsia"/>
            <w:lang w:eastAsia="ja-JP"/>
          </w:rPr>
          <w:t>156</w:t>
        </w:r>
        <w:r w:rsidRPr="007B7A00">
          <w:t xml:space="preserve"> R</w:t>
        </w:r>
        <w:r>
          <w:rPr>
            <w:rFonts w:eastAsiaTheme="minorEastAsia" w:hint="eastAsia"/>
            <w:lang w:eastAsia="ja-JP"/>
          </w:rPr>
          <w:t>ecruitment</w:t>
        </w:r>
        <w:r w:rsidRPr="007B7A00">
          <w:t>, T</w:t>
        </w:r>
        <w:r>
          <w:rPr>
            <w:rFonts w:eastAsiaTheme="minorEastAsia" w:hint="eastAsia"/>
            <w:lang w:eastAsia="ja-JP"/>
          </w:rPr>
          <w:t>raining</w:t>
        </w:r>
        <w:r w:rsidRPr="007B7A00">
          <w:t xml:space="preserve"> </w:t>
        </w:r>
        <w:r>
          <w:rPr>
            <w:rFonts w:eastAsiaTheme="minorEastAsia" w:hint="eastAsia"/>
            <w:lang w:eastAsia="ja-JP"/>
          </w:rPr>
          <w:t>and</w:t>
        </w:r>
        <w:r w:rsidRPr="007B7A00">
          <w:t xml:space="preserve"> C</w:t>
        </w:r>
        <w:r>
          <w:rPr>
            <w:rFonts w:eastAsiaTheme="minorEastAsia" w:hint="eastAsia"/>
            <w:lang w:eastAsia="ja-JP"/>
          </w:rPr>
          <w:t>ertification</w:t>
        </w:r>
        <w:r w:rsidRPr="007B7A00">
          <w:t xml:space="preserve"> </w:t>
        </w:r>
      </w:ins>
      <w:ins w:id="297" w:author="ynakai" w:date="2025-08-21T14:57:00Z" w16du:dateUtc="2025-08-21T05:57:00Z">
        <w:r>
          <w:rPr>
            <w:rFonts w:eastAsiaTheme="minorEastAsia" w:hint="eastAsia"/>
            <w:lang w:eastAsia="ja-JP"/>
          </w:rPr>
          <w:t>of</w:t>
        </w:r>
      </w:ins>
      <w:ins w:id="298" w:author="ynakai" w:date="2025-08-21T14:56:00Z" w16du:dateUtc="2025-08-21T05:56:00Z">
        <w:r w:rsidRPr="007B7A00">
          <w:t xml:space="preserve"> VTS </w:t>
        </w:r>
      </w:ins>
      <w:ins w:id="299" w:author="ynakai" w:date="2025-08-21T14:57:00Z" w16du:dateUtc="2025-08-21T05:57:00Z">
        <w:r w:rsidRPr="007B7A00">
          <w:t>P</w:t>
        </w:r>
        <w:r>
          <w:rPr>
            <w:rFonts w:eastAsiaTheme="minorEastAsia"/>
            <w:lang w:eastAsia="ja-JP"/>
          </w:rPr>
          <w:t>ersonnel</w:t>
        </w:r>
      </w:ins>
    </w:p>
    <w:p w14:paraId="675342C4" w14:textId="77777777" w:rsidR="004B1623" w:rsidRPr="007B7A00" w:rsidRDefault="004B1623" w:rsidP="004B1623">
      <w:pPr>
        <w:suppressAutoHyphens/>
        <w:spacing w:after="200" w:line="276" w:lineRule="auto"/>
        <w:rPr>
          <w:sz w:val="22"/>
          <w:lang w:eastAsia="ja-JP"/>
        </w:rPr>
      </w:pPr>
    </w:p>
    <w:sectPr w:rsidR="004B1623" w:rsidRPr="007B7A00" w:rsidSect="00CB1D11">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4" w:author="ynakai" w:date="2025-09-24T14:52:00Z" w:initials="y">
    <w:p w14:paraId="35D325FD" w14:textId="77777777" w:rsidR="00056D21" w:rsidRDefault="00715A76" w:rsidP="00056D21">
      <w:pPr>
        <w:pStyle w:val="af4"/>
      </w:pPr>
      <w:r>
        <w:rPr>
          <w:rStyle w:val="af3"/>
        </w:rPr>
        <w:annotationRef/>
      </w:r>
      <w:r w:rsidR="00056D21">
        <w:t>Maintain this sentence but need to rephrase some words. Or use the phrase below instead?</w:t>
      </w:r>
    </w:p>
  </w:comment>
  <w:comment w:id="55" w:author="ynakai" w:date="2025-09-24T21:38:00Z" w:initials="y">
    <w:p w14:paraId="380B5F7E" w14:textId="5730C8CD" w:rsidR="00C309A7" w:rsidRDefault="0015549C" w:rsidP="00C309A7">
      <w:pPr>
        <w:pStyle w:val="af4"/>
      </w:pPr>
      <w:r>
        <w:rPr>
          <w:rStyle w:val="af3"/>
        </w:rPr>
        <w:annotationRef/>
      </w:r>
      <w:r w:rsidR="00C309A7">
        <w:rPr>
          <w:lang w:val="en-US"/>
        </w:rPr>
        <w:t>Q1. Do we need to identify the associated Standard and Recommendation in the guideline?</w:t>
      </w:r>
    </w:p>
    <w:p w14:paraId="275B2B22" w14:textId="77777777" w:rsidR="00C309A7" w:rsidRDefault="00C309A7" w:rsidP="00C309A7">
      <w:pPr>
        <w:pStyle w:val="af4"/>
      </w:pPr>
      <w:r>
        <w:rPr>
          <w:lang w:val="en-US"/>
        </w:rPr>
        <w:t>Q2. Would it be possible to add the guideline under R0103 even though it doesn’t have informative guidelines?</w:t>
      </w:r>
    </w:p>
    <w:p w14:paraId="6F928054" w14:textId="77777777" w:rsidR="00C309A7" w:rsidRDefault="00C309A7" w:rsidP="00C309A7">
      <w:pPr>
        <w:pStyle w:val="af4"/>
      </w:pPr>
      <w:r>
        <w:rPr>
          <w:lang w:val="en-US"/>
        </w:rPr>
        <w:t xml:space="preserve">Q3. If not, would R0127 be more suitable? In that case, do we need to mention R0127 in the guideline? </w:t>
      </w:r>
    </w:p>
    <w:p w14:paraId="62521392" w14:textId="77777777" w:rsidR="00C309A7" w:rsidRDefault="00C309A7" w:rsidP="00C309A7">
      <w:pPr>
        <w:pStyle w:val="af4"/>
      </w:pPr>
      <w:r>
        <w:rPr>
          <w:lang w:val="en-US"/>
        </w:rPr>
        <w:t>Q4. If so, how about using the phrase used in G1167?</w:t>
      </w:r>
    </w:p>
    <w:p w14:paraId="367D0549" w14:textId="77777777" w:rsidR="00C309A7" w:rsidRDefault="00C309A7" w:rsidP="00C309A7">
      <w:pPr>
        <w:pStyle w:val="af4"/>
      </w:pPr>
      <w:r>
        <w:rPr>
          <w:lang w:val="en-US"/>
        </w:rPr>
        <w:t>Q5. Since informative guidelines are not indicated in R0127, I think we do not need to revise R0127. Is my understanding correct?</w:t>
      </w:r>
    </w:p>
  </w:comment>
  <w:comment w:id="62" w:author="ynakai" w:date="2025-09-25T12:13:00Z" w:initials="y">
    <w:p w14:paraId="424C9C36" w14:textId="16CBBBCF" w:rsidR="009D3A3C" w:rsidRDefault="000109DC" w:rsidP="009D3A3C">
      <w:pPr>
        <w:pStyle w:val="af4"/>
      </w:pPr>
      <w:r>
        <w:rPr>
          <w:rStyle w:val="af3"/>
        </w:rPr>
        <w:annotationRef/>
      </w:r>
      <w:r w:rsidR="009D3A3C">
        <w:t xml:space="preserve">Review the list at the end to check the phrases. After that, check the other sections to ensure consistency. </w:t>
      </w:r>
    </w:p>
  </w:comment>
  <w:comment w:id="71" w:author="ynakai" w:date="2025-09-25T12:14:00Z" w:initials="y">
    <w:p w14:paraId="678D661A" w14:textId="77777777" w:rsidR="009D3A3C" w:rsidRDefault="000109DC" w:rsidP="009D3A3C">
      <w:pPr>
        <w:pStyle w:val="af4"/>
      </w:pPr>
      <w:r>
        <w:rPr>
          <w:rStyle w:val="af3"/>
        </w:rPr>
        <w:annotationRef/>
      </w:r>
      <w:r w:rsidR="009D3A3C">
        <w:t xml:space="preserve">Review the list at the end to check the phrases. After that, check the other sections to ensure consistency. </w:t>
      </w:r>
    </w:p>
  </w:comment>
  <w:comment w:id="73" w:author="ynakai" w:date="2025-09-25T22:07:00Z" w:initials="y">
    <w:p w14:paraId="10936306" w14:textId="77777777" w:rsidR="009D3A3C" w:rsidRDefault="009D3A3C" w:rsidP="009D3A3C">
      <w:pPr>
        <w:pStyle w:val="af4"/>
      </w:pPr>
      <w:r>
        <w:rPr>
          <w:rStyle w:val="af3"/>
        </w:rPr>
        <w:annotationRef/>
      </w:r>
      <w:r>
        <w:t>We will consider another word for "proactivity".</w:t>
      </w:r>
    </w:p>
  </w:comment>
  <w:comment w:id="76" w:author="ynakai" w:date="2025-09-25T23:38:00Z" w:initials="y">
    <w:p w14:paraId="2D80E80D" w14:textId="77777777" w:rsidR="00056D21" w:rsidRDefault="00056D21" w:rsidP="00056D21">
      <w:pPr>
        <w:pStyle w:val="af4"/>
      </w:pPr>
      <w:r>
        <w:rPr>
          <w:rStyle w:val="af3"/>
        </w:rPr>
        <w:annotationRef/>
      </w:r>
      <w:r>
        <w:rPr>
          <w:lang w:val="en-US"/>
        </w:rPr>
        <w:t>Protection of the information</w:t>
      </w:r>
    </w:p>
  </w:comment>
  <w:comment w:id="103" w:author="ynakai" w:date="2025-05-15T09:22:00Z" w:initials="D">
    <w:p w14:paraId="13912FE2" w14:textId="14746B4B" w:rsidR="003F693F" w:rsidRDefault="003F693F" w:rsidP="003F693F">
      <w:pPr>
        <w:pStyle w:val="af4"/>
      </w:pPr>
      <w:r>
        <w:rPr>
          <w:rStyle w:val="af3"/>
        </w:rPr>
        <w:annotationRef/>
      </w:r>
      <w:r>
        <w:rPr>
          <w:lang w:val="en-US"/>
        </w:rPr>
        <w:t>Need to review this section again later to ensure consistency with other sections.</w:t>
      </w:r>
    </w:p>
  </w:comment>
  <w:comment w:id="284" w:author="ynakai" w:date="2025-08-21T15:17:00Z" w:initials="y">
    <w:p w14:paraId="32E8FA00" w14:textId="77777777" w:rsidR="004B67EF" w:rsidRDefault="004B67EF" w:rsidP="004B67EF">
      <w:pPr>
        <w:pStyle w:val="af4"/>
      </w:pPr>
      <w:r>
        <w:rPr>
          <w:rStyle w:val="af3"/>
        </w:rPr>
        <w:annotationRef/>
      </w:r>
      <w:r>
        <w:rPr>
          <w:lang w:val="en-US"/>
        </w:rPr>
        <w:t>I</w:t>
      </w:r>
      <w:r>
        <w:t xml:space="preserve">’m using online dictionaries, the Merriam-Webster Dictionary and the Oxford English Dictionary (OED). How should I add them to the reference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D325FD" w15:done="0"/>
  <w15:commentEx w15:paraId="367D0549" w15:done="0"/>
  <w15:commentEx w15:paraId="424C9C36" w15:done="0"/>
  <w15:commentEx w15:paraId="678D661A" w15:done="0"/>
  <w15:commentEx w15:paraId="10936306" w15:done="0"/>
  <w15:commentEx w15:paraId="2D80E80D" w15:done="0"/>
  <w15:commentEx w15:paraId="13912FE2" w15:done="0"/>
  <w15:commentEx w15:paraId="32E8FA0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637B79" w16cex:dateUtc="2025-09-24T05:52:00Z"/>
  <w16cex:commentExtensible w16cex:durableId="1568E1E4" w16cex:dateUtc="2025-09-24T12:38:00Z"/>
  <w16cex:commentExtensible w16cex:durableId="44117F6C" w16cex:dateUtc="2025-09-25T03:13:00Z"/>
  <w16cex:commentExtensible w16cex:durableId="053E74A3" w16cex:dateUtc="2025-09-25T03:14:00Z"/>
  <w16cex:commentExtensible w16cex:durableId="1E7AB344" w16cex:dateUtc="2025-09-25T13:07:00Z"/>
  <w16cex:commentExtensible w16cex:durableId="58E00B7E" w16cex:dateUtc="2025-09-25T14:38:00Z"/>
  <w16cex:commentExtensible w16cex:durableId="4EEA8B24" w16cex:dateUtc="2025-05-15T00:22:00Z"/>
  <w16cex:commentExtensible w16cex:durableId="54380562" w16cex:dateUtc="2025-08-21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D325FD" w16cid:durableId="30637B79"/>
  <w16cid:commentId w16cid:paraId="367D0549" w16cid:durableId="1568E1E4"/>
  <w16cid:commentId w16cid:paraId="424C9C36" w16cid:durableId="44117F6C"/>
  <w16cid:commentId w16cid:paraId="678D661A" w16cid:durableId="053E74A3"/>
  <w16cid:commentId w16cid:paraId="10936306" w16cid:durableId="1E7AB344"/>
  <w16cid:commentId w16cid:paraId="2D80E80D" w16cid:durableId="58E00B7E"/>
  <w16cid:commentId w16cid:paraId="13912FE2" w16cid:durableId="4EEA8B24"/>
  <w16cid:commentId w16cid:paraId="32E8FA00" w16cid:durableId="543805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702EF" w14:textId="77777777" w:rsidR="00D63F0C" w:rsidRDefault="00D63F0C" w:rsidP="003274DB">
      <w:r>
        <w:separator/>
      </w:r>
    </w:p>
    <w:p w14:paraId="29B837C8" w14:textId="77777777" w:rsidR="00D63F0C" w:rsidRDefault="00D63F0C"/>
  </w:endnote>
  <w:endnote w:type="continuationSeparator" w:id="0">
    <w:p w14:paraId="200153D8" w14:textId="77777777" w:rsidR="00D63F0C" w:rsidRDefault="00D63F0C" w:rsidP="003274DB">
      <w:r>
        <w:continuationSeparator/>
      </w:r>
    </w:p>
    <w:p w14:paraId="6DFA5976" w14:textId="77777777" w:rsidR="00D63F0C" w:rsidRDefault="00D63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332C518D" w14:textId="77777777" w:rsidR="00326BB4" w:rsidRDefault="00326BB4"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4641649D" w14:textId="77777777" w:rsidR="00326BB4" w:rsidRDefault="00326BB4"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5BDC56F" w14:textId="77777777" w:rsidR="00326BB4" w:rsidRDefault="00326BB4"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6C4C0A77" w14:textId="77777777" w:rsidR="00326BB4" w:rsidRDefault="00326BB4"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a8"/>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5117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a8"/>
    </w:pPr>
  </w:p>
  <w:p w14:paraId="3BE57E7C" w14:textId="77777777" w:rsidR="00326BB4" w:rsidRPr="00ED2A8D" w:rsidRDefault="00326BB4" w:rsidP="002735DD">
    <w:pPr>
      <w:pStyle w:val="a8"/>
      <w:tabs>
        <w:tab w:val="left" w:pos="1781"/>
      </w:tabs>
    </w:pPr>
    <w:r>
      <w:tab/>
    </w:r>
  </w:p>
  <w:p w14:paraId="6E3234A9" w14:textId="77777777" w:rsidR="00326BB4" w:rsidRPr="00ED2A8D" w:rsidRDefault="00326BB4" w:rsidP="008747E0">
    <w:pPr>
      <w:pStyle w:val="a8"/>
    </w:pPr>
  </w:p>
  <w:p w14:paraId="171B1A87" w14:textId="77777777" w:rsidR="00326BB4" w:rsidRPr="00ED2A8D" w:rsidRDefault="00326BB4"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679D8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1344C04D" w:rsidR="00326BB4" w:rsidRPr="00C907DF" w:rsidRDefault="00326BB4"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Document title </w:t>
    </w:r>
    <w:r w:rsidR="00886B8B">
      <w:rPr>
        <w:rFonts w:hint="eastAsia"/>
        <w:b/>
        <w:bCs/>
        <w:noProof/>
        <w:szCs w:val="15"/>
        <w:lang w:eastAsia="ja-JP"/>
      </w:rPr>
      <w:t>を適用してください。</w:t>
    </w:r>
    <w:r w:rsidRPr="00C907DF">
      <w:rPr>
        <w:szCs w:val="15"/>
      </w:rPr>
      <w:fldChar w:fldCharType="end"/>
    </w:r>
    <w:r w:rsidRPr="000870E9">
      <w:rPr>
        <w:szCs w:val="15"/>
        <w:lang w:val="en-US" w:eastAsia="ja-JP"/>
      </w:rPr>
      <w:t xml:space="preserve"> </w:t>
    </w:r>
    <w:r>
      <w:rPr>
        <w:szCs w:val="15"/>
      </w:rPr>
      <w:fldChar w:fldCharType="begin"/>
    </w:r>
    <w:r w:rsidRPr="000870E9">
      <w:rPr>
        <w:szCs w:val="15"/>
        <w:lang w:val="en-US" w:eastAsia="ja-JP"/>
      </w:rPr>
      <w:instrText xml:space="preserve"> STYLEREF "Document number" \* MERGEFORMAT </w:instrText>
    </w:r>
    <w:r>
      <w:rPr>
        <w:szCs w:val="15"/>
      </w:rPr>
      <w:fldChar w:fldCharType="separate"/>
    </w:r>
    <w:r w:rsidR="00886B8B" w:rsidRPr="00886B8B">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Subtitle </w:t>
    </w:r>
    <w:r w:rsidR="00886B8B">
      <w:rPr>
        <w:rFonts w:hint="eastAsia"/>
        <w:b/>
        <w:bCs/>
        <w:noProof/>
        <w:szCs w:val="15"/>
        <w:lang w:eastAsia="ja-JP"/>
      </w:rPr>
      <w:t>を適用してください。</w:t>
    </w:r>
    <w:r>
      <w:rPr>
        <w:szCs w:val="15"/>
      </w:rPr>
      <w:fldChar w:fldCharType="end"/>
    </w:r>
  </w:p>
  <w:p w14:paraId="28915F7A" w14:textId="2E86F885"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86B8B">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76BA89C0" w:rsidR="00326BB4" w:rsidRPr="000D1024" w:rsidRDefault="0062269E" w:rsidP="00827301">
    <w:pPr>
      <w:pStyle w:val="Footerportrait"/>
      <w:rPr>
        <w:rStyle w:val="afb"/>
        <w:szCs w:val="15"/>
      </w:rPr>
    </w:pPr>
    <w:fldSimple w:instr=" STYLEREF  &quot;Document type&quot;  \* MERGEFORMAT ">
      <w:r w:rsidR="002F3685">
        <w:t>IALA Guideline</w:t>
      </w:r>
    </w:fldSimple>
    <w:r w:rsidR="00326BB4" w:rsidRPr="000D1024">
      <w:t xml:space="preserve"> </w:t>
    </w:r>
    <w:fldSimple w:instr=" STYLEREF &quot;Document number&quot; \* MERGEFORMAT ">
      <w:r w:rsidR="002F3685">
        <w:t>Gnnnn</w:t>
      </w:r>
    </w:fldSimple>
    <w:r w:rsidR="00326BB4" w:rsidRPr="000D1024">
      <w:t xml:space="preserve"> </w:t>
    </w:r>
    <w:r w:rsidR="006C48E2">
      <w:fldChar w:fldCharType="begin"/>
    </w:r>
    <w:r w:rsidR="006C48E2">
      <w:instrText xml:space="preserve"> STYLEREF "Document name" \* MERGEFORMAT </w:instrText>
    </w:r>
    <w:r w:rsidR="006C48E2">
      <w:fldChar w:fldCharType="end"/>
    </w:r>
  </w:p>
  <w:p w14:paraId="42805CD4" w14:textId="1014A365" w:rsidR="00326BB4" w:rsidRPr="00C907DF" w:rsidRDefault="0062269E" w:rsidP="00827301">
    <w:pPr>
      <w:pStyle w:val="Footerportrait"/>
    </w:pPr>
    <w:fldSimple w:instr=" STYLEREF &quot;Edition number&quot; \* MERGEFORMAT ">
      <w:r w:rsidR="002F3685">
        <w:t>Edition x.x</w:t>
      </w:r>
    </w:fldSimple>
    <w:r w:rsidR="00326BB4">
      <w:t xml:space="preserve"> </w:t>
    </w:r>
    <w:fldSimple w:instr=" STYLEREF  MRN  \* MERGEFORMAT ">
      <w:r w:rsidR="002F3685">
        <w:t>urn:mrn:iala:pub:gnnnn</w:t>
      </w:r>
    </w:fldSimple>
    <w:r w:rsidR="00326BB4" w:rsidRPr="00C907DF">
      <w:tab/>
    </w:r>
    <w:r w:rsidR="00326BB4">
      <w:t xml:space="preserve">P </w:t>
    </w:r>
    <w:r w:rsidR="00326BB4" w:rsidRPr="00C907DF">
      <w:rPr>
        <w:rStyle w:val="afb"/>
        <w:szCs w:val="15"/>
      </w:rPr>
      <w:fldChar w:fldCharType="begin"/>
    </w:r>
    <w:r w:rsidR="00326BB4" w:rsidRPr="00C907DF">
      <w:rPr>
        <w:rStyle w:val="afb"/>
        <w:szCs w:val="15"/>
      </w:rPr>
      <w:instrText xml:space="preserve">PAGE  </w:instrText>
    </w:r>
    <w:r w:rsidR="00326BB4" w:rsidRPr="00C907DF">
      <w:rPr>
        <w:rStyle w:val="afb"/>
        <w:szCs w:val="15"/>
      </w:rPr>
      <w:fldChar w:fldCharType="separate"/>
    </w:r>
    <w:r w:rsidR="00326BB4">
      <w:rPr>
        <w:rStyle w:val="afb"/>
        <w:szCs w:val="15"/>
      </w:rPr>
      <w:t>2</w:t>
    </w:r>
    <w:r w:rsidR="00326BB4"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19AA22F" w:rsidR="00326BB4" w:rsidRPr="00C907DF" w:rsidRDefault="00886B8B" w:rsidP="00827301">
    <w:pPr>
      <w:pStyle w:val="Footerportrait"/>
      <w:rPr>
        <w:rStyle w:val="afb"/>
        <w:szCs w:val="15"/>
      </w:rPr>
    </w:pPr>
    <w:fldSimple w:instr=" STYLEREF &quot;Document type&quot; \* MERGEFORMAT ">
      <w:r>
        <w:t>IALA Guideline</w:t>
      </w:r>
    </w:fldSimple>
    <w:r w:rsidR="00326BB4" w:rsidRPr="00C907DF">
      <w:t xml:space="preserve"> </w:t>
    </w:r>
    <w:fldSimple w:instr=" STYLEREF &quot;Document number&quot; \* MERGEFORMAT ">
      <w:r w:rsidRPr="00886B8B">
        <w:rPr>
          <w:bCs/>
        </w:rPr>
        <w:t>Gnnnn</w:t>
      </w:r>
    </w:fldSimple>
    <w:r w:rsidR="00326BB4" w:rsidRPr="00C907DF">
      <w:t xml:space="preserve"> </w:t>
    </w:r>
    <w:r w:rsidR="00151542">
      <w:fldChar w:fldCharType="begin"/>
    </w:r>
    <w:r w:rsidR="00151542">
      <w:instrText xml:space="preserve"> STYLEREF "Document name" \* MERGEFORMAT </w:instrText>
    </w:r>
    <w:r w:rsidR="00151542">
      <w:fldChar w:fldCharType="end"/>
    </w:r>
  </w:p>
  <w:p w14:paraId="6122B812" w14:textId="6E3FD233" w:rsidR="00326BB4" w:rsidRPr="00525922" w:rsidRDefault="00886B8B"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afb"/>
        <w:szCs w:val="15"/>
      </w:rPr>
      <w:fldChar w:fldCharType="begin"/>
    </w:r>
    <w:r w:rsidR="00326BB4" w:rsidRPr="00C907DF">
      <w:rPr>
        <w:rStyle w:val="afb"/>
        <w:szCs w:val="15"/>
      </w:rPr>
      <w:instrText xml:space="preserve">PAGE  </w:instrText>
    </w:r>
    <w:r w:rsidR="00326BB4" w:rsidRPr="00C907DF">
      <w:rPr>
        <w:rStyle w:val="afb"/>
        <w:szCs w:val="15"/>
      </w:rPr>
      <w:fldChar w:fldCharType="separate"/>
    </w:r>
    <w:r w:rsidR="00326BB4">
      <w:rPr>
        <w:rStyle w:val="afb"/>
        <w:szCs w:val="15"/>
      </w:rPr>
      <w:t>3</w:t>
    </w:r>
    <w:r w:rsidR="00326BB4"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0BF85F05" w14:textId="77777777" w:rsidR="003E1065" w:rsidRDefault="003E1065"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5261F218" w14:textId="77777777" w:rsidR="003E1065" w:rsidRDefault="003E1065"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1291742A" w14:textId="77777777" w:rsidR="003E1065" w:rsidRDefault="003E1065"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14:paraId="712222E1" w14:textId="77777777" w:rsidR="003E1065" w:rsidRDefault="003E1065" w:rsidP="005378A6">
    <w:pPr>
      <w:pStyle w:val="a8"/>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7E95B6"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499D3FBC" w:rsidR="003E1065" w:rsidRPr="00C907DF" w:rsidRDefault="003E1065" w:rsidP="00525922">
    <w:pPr>
      <w:rPr>
        <w:rStyle w:val="afb"/>
        <w:szCs w:val="15"/>
        <w:lang w:eastAsia="ja-JP"/>
      </w:rPr>
    </w:pPr>
    <w:r w:rsidRPr="00C907DF">
      <w:rPr>
        <w:szCs w:val="15"/>
      </w:rPr>
      <w:fldChar w:fldCharType="begin"/>
    </w:r>
    <w:r w:rsidRPr="00C907DF">
      <w:rPr>
        <w:szCs w:val="15"/>
        <w:lang w:eastAsia="ja-JP"/>
      </w:rPr>
      <w:instrText xml:space="preserve"> STYLEREF "Document title" \* MERGEFORMAT </w:instrText>
    </w:r>
    <w:r w:rsidRPr="00C907DF">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Document title </w:t>
    </w:r>
    <w:r w:rsidR="00886B8B">
      <w:rPr>
        <w:rFonts w:hint="eastAsia"/>
        <w:b/>
        <w:bCs/>
        <w:noProof/>
        <w:szCs w:val="15"/>
        <w:lang w:eastAsia="ja-JP"/>
      </w:rPr>
      <w:t>を適用してください。</w:t>
    </w:r>
    <w:r w:rsidRPr="00C907DF">
      <w:rPr>
        <w:szCs w:val="15"/>
      </w:rPr>
      <w:fldChar w:fldCharType="end"/>
    </w:r>
    <w:r w:rsidRPr="000870E9">
      <w:rPr>
        <w:szCs w:val="15"/>
        <w:lang w:val="en-US" w:eastAsia="ja-JP"/>
      </w:rPr>
      <w:t xml:space="preserve"> </w:t>
    </w:r>
    <w:r>
      <w:rPr>
        <w:szCs w:val="15"/>
      </w:rPr>
      <w:fldChar w:fldCharType="begin"/>
    </w:r>
    <w:r w:rsidRPr="000870E9">
      <w:rPr>
        <w:szCs w:val="15"/>
        <w:lang w:val="en-US" w:eastAsia="ja-JP"/>
      </w:rPr>
      <w:instrText xml:space="preserve"> STYLEREF "Document number" \* MERGEFORMAT </w:instrText>
    </w:r>
    <w:r>
      <w:rPr>
        <w:szCs w:val="15"/>
      </w:rPr>
      <w:fldChar w:fldCharType="separate"/>
    </w:r>
    <w:r w:rsidR="00886B8B" w:rsidRPr="00886B8B">
      <w:rPr>
        <w:noProof/>
        <w:szCs w:val="15"/>
        <w:lang w:eastAsia="ja-JP"/>
      </w:rPr>
      <w:t>Gnnnn</w:t>
    </w:r>
    <w:r>
      <w:rPr>
        <w:szCs w:val="15"/>
      </w:rPr>
      <w:fldChar w:fldCharType="end"/>
    </w:r>
    <w:r w:rsidRPr="00C907DF">
      <w:rPr>
        <w:szCs w:val="15"/>
        <w:lang w:eastAsia="ja-JP"/>
      </w:rPr>
      <w:t xml:space="preserve"> –</w:t>
    </w:r>
    <w:r>
      <w:rPr>
        <w:szCs w:val="15"/>
        <w:lang w:eastAsia="ja-JP"/>
      </w:rPr>
      <w:t xml:space="preserve"> </w:t>
    </w:r>
    <w:r>
      <w:rPr>
        <w:szCs w:val="15"/>
      </w:rPr>
      <w:fldChar w:fldCharType="begin"/>
    </w:r>
    <w:r>
      <w:rPr>
        <w:szCs w:val="15"/>
        <w:lang w:eastAsia="ja-JP"/>
      </w:rPr>
      <w:instrText xml:space="preserve"> STYLEREF Subtitle \* MERGEFORMAT </w:instrText>
    </w:r>
    <w:r>
      <w:rPr>
        <w:szCs w:val="15"/>
      </w:rPr>
      <w:fldChar w:fldCharType="separate"/>
    </w:r>
    <w:r w:rsidR="00886B8B">
      <w:rPr>
        <w:rFonts w:hint="eastAsia"/>
        <w:b/>
        <w:bCs/>
        <w:noProof/>
        <w:szCs w:val="15"/>
        <w:lang w:eastAsia="ja-JP"/>
      </w:rPr>
      <w:t>エラー</w:t>
    </w:r>
    <w:r w:rsidR="00886B8B">
      <w:rPr>
        <w:rFonts w:hint="eastAsia"/>
        <w:b/>
        <w:bCs/>
        <w:noProof/>
        <w:szCs w:val="15"/>
        <w:lang w:eastAsia="ja-JP"/>
      </w:rPr>
      <w:t>! [</w:t>
    </w:r>
    <w:r w:rsidR="00886B8B">
      <w:rPr>
        <w:rFonts w:hint="eastAsia"/>
        <w:b/>
        <w:bCs/>
        <w:noProof/>
        <w:szCs w:val="15"/>
        <w:lang w:eastAsia="ja-JP"/>
      </w:rPr>
      <w:t>ホーム</w:t>
    </w:r>
    <w:r w:rsidR="00886B8B">
      <w:rPr>
        <w:rFonts w:hint="eastAsia"/>
        <w:b/>
        <w:bCs/>
        <w:noProof/>
        <w:szCs w:val="15"/>
        <w:lang w:eastAsia="ja-JP"/>
      </w:rPr>
      <w:t xml:space="preserve">] </w:t>
    </w:r>
    <w:r w:rsidR="00886B8B">
      <w:rPr>
        <w:rFonts w:hint="eastAsia"/>
        <w:b/>
        <w:bCs/>
        <w:noProof/>
        <w:szCs w:val="15"/>
        <w:lang w:eastAsia="ja-JP"/>
      </w:rPr>
      <w:t>タブを使用して、ここに表示する文字列に</w:t>
    </w:r>
    <w:r w:rsidR="00886B8B">
      <w:rPr>
        <w:rFonts w:hint="eastAsia"/>
        <w:b/>
        <w:bCs/>
        <w:noProof/>
        <w:szCs w:val="15"/>
        <w:lang w:eastAsia="ja-JP"/>
      </w:rPr>
      <w:t xml:space="preserve"> Subtitle </w:t>
    </w:r>
    <w:r w:rsidR="00886B8B">
      <w:rPr>
        <w:rFonts w:hint="eastAsia"/>
        <w:b/>
        <w:bCs/>
        <w:noProof/>
        <w:szCs w:val="15"/>
        <w:lang w:eastAsia="ja-JP"/>
      </w:rPr>
      <w:t>を適用してください。</w:t>
    </w:r>
    <w:r>
      <w:rPr>
        <w:szCs w:val="15"/>
      </w:rPr>
      <w:fldChar w:fldCharType="end"/>
    </w:r>
  </w:p>
  <w:p w14:paraId="69E70841" w14:textId="75CB0A64"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86B8B">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582F1" w14:textId="77777777" w:rsidR="00D63F0C" w:rsidRDefault="00D63F0C" w:rsidP="003274DB">
      <w:r>
        <w:separator/>
      </w:r>
    </w:p>
    <w:p w14:paraId="216D4D44" w14:textId="77777777" w:rsidR="00D63F0C" w:rsidRDefault="00D63F0C"/>
  </w:footnote>
  <w:footnote w:type="continuationSeparator" w:id="0">
    <w:p w14:paraId="3DF7E796" w14:textId="77777777" w:rsidR="00D63F0C" w:rsidRDefault="00D63F0C" w:rsidP="003274DB">
      <w:r>
        <w:continuationSeparator/>
      </w:r>
    </w:p>
    <w:p w14:paraId="6A7C4805" w14:textId="77777777" w:rsidR="00D63F0C" w:rsidRDefault="00D63F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000000">
    <w:pPr>
      <w:pStyle w:val="a6"/>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000000">
    <w:pPr>
      <w:pStyle w:val="a6"/>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000000" w:rsidP="00667792">
    <w:pPr>
      <w:pStyle w:val="a6"/>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a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000000">
    <w:pPr>
      <w:pStyle w:val="a6"/>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a6"/>
    </w:pPr>
  </w:p>
  <w:p w14:paraId="1BEDFCEC" w14:textId="77777777" w:rsidR="003E1065" w:rsidRDefault="003E106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000000" w:rsidP="00A87080">
    <w:pPr>
      <w:pStyle w:val="a6"/>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a6"/>
    </w:pPr>
  </w:p>
  <w:p w14:paraId="5D71FE0F" w14:textId="77777777" w:rsidR="00326BB4" w:rsidRDefault="00326BB4" w:rsidP="00A87080">
    <w:pPr>
      <w:pStyle w:val="a6"/>
    </w:pPr>
  </w:p>
  <w:p w14:paraId="792C5C96" w14:textId="77777777" w:rsidR="00326BB4" w:rsidRDefault="00326BB4" w:rsidP="008747E0">
    <w:pPr>
      <w:pStyle w:val="a6"/>
    </w:pPr>
  </w:p>
  <w:p w14:paraId="35E8F036" w14:textId="77777777" w:rsidR="00326BB4" w:rsidRDefault="00326BB4" w:rsidP="008747E0">
    <w:pPr>
      <w:pStyle w:val="a6"/>
    </w:pPr>
  </w:p>
  <w:p w14:paraId="44541C10" w14:textId="77777777" w:rsidR="00326BB4" w:rsidRDefault="00326BB4" w:rsidP="008747E0">
    <w:pPr>
      <w:pStyle w:val="a6"/>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a6"/>
    </w:pPr>
  </w:p>
  <w:p w14:paraId="54136A9C" w14:textId="77777777" w:rsidR="00326BB4" w:rsidRPr="00ED2A8D" w:rsidRDefault="00326BB4" w:rsidP="00A87080">
    <w:pPr>
      <w:pStyle w:val="a6"/>
    </w:pPr>
  </w:p>
  <w:p w14:paraId="07EDBC4A" w14:textId="77777777" w:rsidR="00326BB4" w:rsidRPr="00ED2A8D" w:rsidRDefault="00326BB4"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000000">
    <w:pPr>
      <w:pStyle w:val="a6"/>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a6"/>
    </w:pPr>
  </w:p>
  <w:p w14:paraId="001126A5" w14:textId="77777777" w:rsidR="00326BB4" w:rsidRDefault="00326BB4">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000000">
    <w:pPr>
      <w:pStyle w:val="a6"/>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000000" w:rsidP="0010529E">
    <w:pPr>
      <w:pStyle w:val="a6"/>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a6"/>
    </w:pPr>
  </w:p>
  <w:p w14:paraId="0E6A72B2" w14:textId="77777777" w:rsidR="00326BB4" w:rsidRDefault="00326BB4" w:rsidP="008747E0">
    <w:pPr>
      <w:pStyle w:val="a6"/>
    </w:pPr>
  </w:p>
  <w:p w14:paraId="24BEBDA1" w14:textId="77777777" w:rsidR="00326BB4" w:rsidRDefault="00326BB4" w:rsidP="008747E0">
    <w:pPr>
      <w:pStyle w:val="a6"/>
    </w:pPr>
  </w:p>
  <w:p w14:paraId="447D8E59" w14:textId="77777777" w:rsidR="00326BB4" w:rsidRDefault="00326BB4" w:rsidP="008747E0">
    <w:pPr>
      <w:pStyle w:val="a6"/>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a6"/>
    </w:pPr>
  </w:p>
  <w:p w14:paraId="46FF5377" w14:textId="77777777" w:rsidR="00326BB4" w:rsidRPr="00AC33A2" w:rsidRDefault="00326BB4"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000000">
    <w:pPr>
      <w:pStyle w:val="a6"/>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000000">
    <w:pPr>
      <w:pStyle w:val="a6"/>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000000" w:rsidP="008747E0">
    <w:pPr>
      <w:pStyle w:val="a6"/>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a6"/>
    </w:pPr>
  </w:p>
  <w:p w14:paraId="01929C87" w14:textId="77777777" w:rsidR="00326BB4" w:rsidRDefault="00326BB4" w:rsidP="008747E0">
    <w:pPr>
      <w:pStyle w:val="a6"/>
    </w:pPr>
  </w:p>
  <w:p w14:paraId="708B9053" w14:textId="77777777" w:rsidR="00326BB4" w:rsidRDefault="00326BB4" w:rsidP="008747E0">
    <w:pPr>
      <w:pStyle w:val="a6"/>
    </w:pPr>
  </w:p>
  <w:p w14:paraId="352CC394" w14:textId="77777777" w:rsidR="00326BB4" w:rsidRDefault="00326BB4" w:rsidP="008747E0">
    <w:pPr>
      <w:pStyle w:val="a6"/>
    </w:pPr>
  </w:p>
  <w:p w14:paraId="1157DAB6" w14:textId="77777777" w:rsidR="00326BB4" w:rsidRPr="00441393" w:rsidRDefault="00326BB4" w:rsidP="00441393">
    <w:pPr>
      <w:pStyle w:val="Contents"/>
    </w:pPr>
    <w:r>
      <w:t>CONTENTS</w:t>
    </w:r>
  </w:p>
  <w:p w14:paraId="726E38B4" w14:textId="77777777" w:rsidR="00326BB4" w:rsidRDefault="00326BB4" w:rsidP="0078486B">
    <w:pPr>
      <w:pStyle w:val="a6"/>
      <w:spacing w:line="140" w:lineRule="exact"/>
    </w:pPr>
  </w:p>
  <w:p w14:paraId="09824143" w14:textId="77777777" w:rsidR="00326BB4" w:rsidRPr="00AC33A2" w:rsidRDefault="00326BB4"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000000" w:rsidP="00C716E5">
    <w:pPr>
      <w:pStyle w:val="a6"/>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a6"/>
    </w:pPr>
  </w:p>
  <w:p w14:paraId="6FE1FDA0" w14:textId="77777777" w:rsidR="00326BB4" w:rsidRDefault="00326BB4" w:rsidP="00C716E5">
    <w:pPr>
      <w:pStyle w:val="a6"/>
    </w:pPr>
  </w:p>
  <w:p w14:paraId="4BCBDC5C" w14:textId="77777777" w:rsidR="00326BB4" w:rsidRDefault="00326BB4" w:rsidP="00C716E5">
    <w:pPr>
      <w:pStyle w:val="a6"/>
    </w:pPr>
  </w:p>
  <w:p w14:paraId="66D18B5D" w14:textId="77777777" w:rsidR="00326BB4" w:rsidRDefault="00326BB4" w:rsidP="00C716E5">
    <w:pPr>
      <w:pStyle w:val="a6"/>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a6"/>
    </w:pPr>
  </w:p>
  <w:p w14:paraId="1CEA155E" w14:textId="77777777" w:rsidR="00326BB4" w:rsidRPr="00AC33A2" w:rsidRDefault="00326BB4" w:rsidP="00C716E5">
    <w:pPr>
      <w:pStyle w:val="a6"/>
      <w:spacing w:line="140" w:lineRule="exact"/>
    </w:pPr>
  </w:p>
  <w:p w14:paraId="5B427A35" w14:textId="77777777" w:rsidR="00326BB4" w:rsidRDefault="00326BB4">
    <w:pPr>
      <w:pStyle w:val="a6"/>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0F2661"/>
    <w:multiLevelType w:val="hybridMultilevel"/>
    <w:tmpl w:val="03680E26"/>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3D73A9"/>
    <w:multiLevelType w:val="hybridMultilevel"/>
    <w:tmpl w:val="F86E32AA"/>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485B0B"/>
    <w:multiLevelType w:val="hybridMultilevel"/>
    <w:tmpl w:val="E842C71C"/>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462086"/>
    <w:multiLevelType w:val="hybridMultilevel"/>
    <w:tmpl w:val="F3B27DE6"/>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ACB01D6"/>
    <w:multiLevelType w:val="hybridMultilevel"/>
    <w:tmpl w:val="A8F4153A"/>
    <w:lvl w:ilvl="0" w:tplc="DF4615B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BA8225F"/>
    <w:multiLevelType w:val="hybridMultilevel"/>
    <w:tmpl w:val="837EF83E"/>
    <w:lvl w:ilvl="0" w:tplc="B41E871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07740F"/>
    <w:multiLevelType w:val="hybridMultilevel"/>
    <w:tmpl w:val="47F854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7AB4D84"/>
    <w:multiLevelType w:val="multilevel"/>
    <w:tmpl w:val="FFDC463E"/>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A1D0223"/>
    <w:multiLevelType w:val="hybridMultilevel"/>
    <w:tmpl w:val="4FB0A318"/>
    <w:lvl w:ilvl="0" w:tplc="3182C4E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7B455997"/>
    <w:multiLevelType w:val="hybridMultilevel"/>
    <w:tmpl w:val="869EF140"/>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996325">
    <w:abstractNumId w:val="25"/>
  </w:num>
  <w:num w:numId="2" w16cid:durableId="2080052342">
    <w:abstractNumId w:val="38"/>
  </w:num>
  <w:num w:numId="3" w16cid:durableId="301692815">
    <w:abstractNumId w:val="10"/>
  </w:num>
  <w:num w:numId="4" w16cid:durableId="1678849344">
    <w:abstractNumId w:val="17"/>
  </w:num>
  <w:num w:numId="5" w16cid:durableId="1581062294">
    <w:abstractNumId w:val="11"/>
  </w:num>
  <w:num w:numId="6" w16cid:durableId="22560523">
    <w:abstractNumId w:val="16"/>
  </w:num>
  <w:num w:numId="7" w16cid:durableId="950670665">
    <w:abstractNumId w:val="23"/>
  </w:num>
  <w:num w:numId="8" w16cid:durableId="516507605">
    <w:abstractNumId w:val="9"/>
  </w:num>
  <w:num w:numId="9" w16cid:durableId="759521997">
    <w:abstractNumId w:val="15"/>
  </w:num>
  <w:num w:numId="10" w16cid:durableId="593434989">
    <w:abstractNumId w:val="7"/>
  </w:num>
  <w:num w:numId="11" w16cid:durableId="1946230808">
    <w:abstractNumId w:val="32"/>
  </w:num>
  <w:num w:numId="12" w16cid:durableId="269363029">
    <w:abstractNumId w:val="34"/>
  </w:num>
  <w:num w:numId="13" w16cid:durableId="201133716">
    <w:abstractNumId w:val="12"/>
  </w:num>
  <w:num w:numId="14" w16cid:durableId="1998536317">
    <w:abstractNumId w:val="35"/>
  </w:num>
  <w:num w:numId="15" w16cid:durableId="315569738">
    <w:abstractNumId w:val="13"/>
  </w:num>
  <w:num w:numId="16" w16cid:durableId="1999381051">
    <w:abstractNumId w:val="30"/>
  </w:num>
  <w:num w:numId="17" w16cid:durableId="371076620">
    <w:abstractNumId w:val="22"/>
  </w:num>
  <w:num w:numId="18" w16cid:durableId="1130200802">
    <w:abstractNumId w:val="8"/>
  </w:num>
  <w:num w:numId="19" w16cid:durableId="966157795">
    <w:abstractNumId w:val="2"/>
  </w:num>
  <w:num w:numId="20" w16cid:durableId="1542009452">
    <w:abstractNumId w:val="6"/>
  </w:num>
  <w:num w:numId="21" w16cid:durableId="498471303">
    <w:abstractNumId w:val="5"/>
  </w:num>
  <w:num w:numId="22" w16cid:durableId="1627463584">
    <w:abstractNumId w:val="4"/>
  </w:num>
  <w:num w:numId="23" w16cid:durableId="737900222">
    <w:abstractNumId w:val="3"/>
  </w:num>
  <w:num w:numId="24" w16cid:durableId="27605214">
    <w:abstractNumId w:val="1"/>
  </w:num>
  <w:num w:numId="25" w16cid:durableId="1536426187">
    <w:abstractNumId w:val="0"/>
  </w:num>
  <w:num w:numId="26" w16cid:durableId="1418360768">
    <w:abstractNumId w:val="32"/>
  </w:num>
  <w:num w:numId="27" w16cid:durableId="1844707336">
    <w:abstractNumId w:val="29"/>
  </w:num>
  <w:num w:numId="28" w16cid:durableId="1621720492">
    <w:abstractNumId w:val="25"/>
  </w:num>
  <w:num w:numId="29" w16cid:durableId="104815893">
    <w:abstractNumId w:val="38"/>
  </w:num>
  <w:num w:numId="30" w16cid:durableId="802384216">
    <w:abstractNumId w:val="34"/>
  </w:num>
  <w:num w:numId="31" w16cid:durableId="1134835603">
    <w:abstractNumId w:val="35"/>
  </w:num>
  <w:num w:numId="32" w16cid:durableId="1864705036">
    <w:abstractNumId w:val="33"/>
  </w:num>
  <w:num w:numId="33" w16cid:durableId="2027710636">
    <w:abstractNumId w:val="33"/>
  </w:num>
  <w:num w:numId="34" w16cid:durableId="2040161893">
    <w:abstractNumId w:val="32"/>
  </w:num>
  <w:num w:numId="35" w16cid:durableId="252589875">
    <w:abstractNumId w:val="32"/>
  </w:num>
  <w:num w:numId="36" w16cid:durableId="939068672">
    <w:abstractNumId w:val="32"/>
  </w:num>
  <w:num w:numId="37" w16cid:durableId="1620187599">
    <w:abstractNumId w:val="32"/>
  </w:num>
  <w:num w:numId="38" w16cid:durableId="1100905791">
    <w:abstractNumId w:val="32"/>
  </w:num>
  <w:num w:numId="39" w16cid:durableId="887693239">
    <w:abstractNumId w:val="20"/>
  </w:num>
  <w:num w:numId="40" w16cid:durableId="13768507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58882175">
    <w:abstractNumId w:val="18"/>
  </w:num>
  <w:num w:numId="42" w16cid:durableId="1974768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76403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11908180">
    <w:abstractNumId w:val="26"/>
  </w:num>
  <w:num w:numId="45" w16cid:durableId="1286081144">
    <w:abstractNumId w:val="24"/>
  </w:num>
  <w:num w:numId="46" w16cid:durableId="1312949800">
    <w:abstractNumId w:val="28"/>
  </w:num>
  <w:num w:numId="47" w16cid:durableId="1257980922">
    <w:abstractNumId w:val="14"/>
  </w:num>
  <w:num w:numId="48" w16cid:durableId="108397406">
    <w:abstractNumId w:val="31"/>
  </w:num>
  <w:num w:numId="49" w16cid:durableId="1470904419">
    <w:abstractNumId w:val="36"/>
  </w:num>
  <w:num w:numId="50" w16cid:durableId="1356153304">
    <w:abstractNumId w:val="21"/>
  </w:num>
  <w:num w:numId="51" w16cid:durableId="1225216747">
    <w:abstractNumId w:val="37"/>
  </w:num>
  <w:num w:numId="52" w16cid:durableId="1825971759">
    <w:abstractNumId w:val="19"/>
  </w:num>
  <w:num w:numId="53" w16cid:durableId="1412969000">
    <w:abstractNumId w:val="27"/>
  </w:num>
  <w:num w:numId="54" w16cid:durableId="468406234">
    <w:abstractNumId w:val="13"/>
    <w:lvlOverride w:ilvl="0">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nakai">
    <w15:presenceInfo w15:providerId="AD" w15:userId="S::ynakai@toyoshingo.co.jp::265c22ca-1429-450a-a64b-ca1d213a282a"/>
  </w15:person>
  <w15:person w15:author="Glew, Kelly (she, her / elle, la) (DFO/MPO)">
    <w15:presenceInfo w15:providerId="AD" w15:userId="S::Kelly.Glew@dfo-mpo.gc.ca::9f010c3a-9c58-4a36-9b45-122bc9ce2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ja-JP" w:vendorID="64" w:dllVersion="0"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0ACC"/>
    <w:rsid w:val="00001616"/>
    <w:rsid w:val="00002ECC"/>
    <w:rsid w:val="000109DC"/>
    <w:rsid w:val="00011978"/>
    <w:rsid w:val="00011B0F"/>
    <w:rsid w:val="00014615"/>
    <w:rsid w:val="00015526"/>
    <w:rsid w:val="0001616D"/>
    <w:rsid w:val="00016839"/>
    <w:rsid w:val="000174F9"/>
    <w:rsid w:val="000249C2"/>
    <w:rsid w:val="000258F6"/>
    <w:rsid w:val="00027B36"/>
    <w:rsid w:val="0003449E"/>
    <w:rsid w:val="00035E1F"/>
    <w:rsid w:val="000379A7"/>
    <w:rsid w:val="00040EB8"/>
    <w:rsid w:val="000418CA"/>
    <w:rsid w:val="0004255E"/>
    <w:rsid w:val="000426AA"/>
    <w:rsid w:val="00050F02"/>
    <w:rsid w:val="0005129B"/>
    <w:rsid w:val="00051724"/>
    <w:rsid w:val="0005449E"/>
    <w:rsid w:val="00054C7D"/>
    <w:rsid w:val="00055938"/>
    <w:rsid w:val="00056D21"/>
    <w:rsid w:val="00057B6D"/>
    <w:rsid w:val="00061A21"/>
    <w:rsid w:val="00061A7B"/>
    <w:rsid w:val="00062874"/>
    <w:rsid w:val="000705DC"/>
    <w:rsid w:val="00072A51"/>
    <w:rsid w:val="00074018"/>
    <w:rsid w:val="000744AB"/>
    <w:rsid w:val="00082C85"/>
    <w:rsid w:val="00082F44"/>
    <w:rsid w:val="0008654C"/>
    <w:rsid w:val="000870E9"/>
    <w:rsid w:val="000904ED"/>
    <w:rsid w:val="00091545"/>
    <w:rsid w:val="0009165E"/>
    <w:rsid w:val="000A27A8"/>
    <w:rsid w:val="000A3FA1"/>
    <w:rsid w:val="000A49B9"/>
    <w:rsid w:val="000A4C60"/>
    <w:rsid w:val="000A4DC1"/>
    <w:rsid w:val="000A59C0"/>
    <w:rsid w:val="000A78A9"/>
    <w:rsid w:val="000B1A90"/>
    <w:rsid w:val="000B2356"/>
    <w:rsid w:val="000B577B"/>
    <w:rsid w:val="000B5AE5"/>
    <w:rsid w:val="000C2133"/>
    <w:rsid w:val="000C2467"/>
    <w:rsid w:val="000C2744"/>
    <w:rsid w:val="000C2857"/>
    <w:rsid w:val="000C711B"/>
    <w:rsid w:val="000C7248"/>
    <w:rsid w:val="000D044E"/>
    <w:rsid w:val="000D1024"/>
    <w:rsid w:val="000D14CE"/>
    <w:rsid w:val="000D1D15"/>
    <w:rsid w:val="000D2431"/>
    <w:rsid w:val="000D76B7"/>
    <w:rsid w:val="000E0EC6"/>
    <w:rsid w:val="000E34D3"/>
    <w:rsid w:val="000E3954"/>
    <w:rsid w:val="000E3E52"/>
    <w:rsid w:val="000F0F9F"/>
    <w:rsid w:val="000F22C4"/>
    <w:rsid w:val="000F3038"/>
    <w:rsid w:val="000F3F43"/>
    <w:rsid w:val="000F58ED"/>
    <w:rsid w:val="00103224"/>
    <w:rsid w:val="0010529E"/>
    <w:rsid w:val="00107CC1"/>
    <w:rsid w:val="00113D5B"/>
    <w:rsid w:val="00113F8F"/>
    <w:rsid w:val="0011441B"/>
    <w:rsid w:val="00121616"/>
    <w:rsid w:val="00121F1B"/>
    <w:rsid w:val="001236B5"/>
    <w:rsid w:val="001263AC"/>
    <w:rsid w:val="00131AEB"/>
    <w:rsid w:val="001349DB"/>
    <w:rsid w:val="00134B86"/>
    <w:rsid w:val="00135AEB"/>
    <w:rsid w:val="00135BF7"/>
    <w:rsid w:val="00136E58"/>
    <w:rsid w:val="0014060A"/>
    <w:rsid w:val="0014597C"/>
    <w:rsid w:val="00147755"/>
    <w:rsid w:val="00150DEC"/>
    <w:rsid w:val="00151542"/>
    <w:rsid w:val="00151BFE"/>
    <w:rsid w:val="001535C6"/>
    <w:rsid w:val="001547F9"/>
    <w:rsid w:val="0015549C"/>
    <w:rsid w:val="001607D8"/>
    <w:rsid w:val="00161325"/>
    <w:rsid w:val="00161401"/>
    <w:rsid w:val="00162612"/>
    <w:rsid w:val="001635F3"/>
    <w:rsid w:val="00173602"/>
    <w:rsid w:val="00176BB8"/>
    <w:rsid w:val="00180188"/>
    <w:rsid w:val="001824E5"/>
    <w:rsid w:val="00182B9C"/>
    <w:rsid w:val="00184427"/>
    <w:rsid w:val="00186BE3"/>
    <w:rsid w:val="00186FED"/>
    <w:rsid w:val="001875B1"/>
    <w:rsid w:val="00191120"/>
    <w:rsid w:val="0019173E"/>
    <w:rsid w:val="00195D8B"/>
    <w:rsid w:val="001A2DCA"/>
    <w:rsid w:val="001A73B9"/>
    <w:rsid w:val="001B1EF6"/>
    <w:rsid w:val="001B2A35"/>
    <w:rsid w:val="001B339A"/>
    <w:rsid w:val="001B54EA"/>
    <w:rsid w:val="001B60A6"/>
    <w:rsid w:val="001C2971"/>
    <w:rsid w:val="001C305F"/>
    <w:rsid w:val="001C650B"/>
    <w:rsid w:val="001C72B5"/>
    <w:rsid w:val="001C77FB"/>
    <w:rsid w:val="001D11AC"/>
    <w:rsid w:val="001D1845"/>
    <w:rsid w:val="001D2E7A"/>
    <w:rsid w:val="001D3992"/>
    <w:rsid w:val="001D4A3E"/>
    <w:rsid w:val="001D59CE"/>
    <w:rsid w:val="001D78B2"/>
    <w:rsid w:val="001E1A6E"/>
    <w:rsid w:val="001E32E5"/>
    <w:rsid w:val="001E3AEE"/>
    <w:rsid w:val="001E416D"/>
    <w:rsid w:val="001E5989"/>
    <w:rsid w:val="001F1ADF"/>
    <w:rsid w:val="001F311A"/>
    <w:rsid w:val="001F4EF8"/>
    <w:rsid w:val="001F574E"/>
    <w:rsid w:val="001F5AB1"/>
    <w:rsid w:val="00200579"/>
    <w:rsid w:val="00201337"/>
    <w:rsid w:val="00201579"/>
    <w:rsid w:val="00201DC1"/>
    <w:rsid w:val="002022EA"/>
    <w:rsid w:val="00202CB2"/>
    <w:rsid w:val="002044E9"/>
    <w:rsid w:val="00205B17"/>
    <w:rsid w:val="00205D9B"/>
    <w:rsid w:val="0020632B"/>
    <w:rsid w:val="002115A6"/>
    <w:rsid w:val="00213436"/>
    <w:rsid w:val="00214033"/>
    <w:rsid w:val="002176C4"/>
    <w:rsid w:val="002204DA"/>
    <w:rsid w:val="0022371A"/>
    <w:rsid w:val="00224DAB"/>
    <w:rsid w:val="0022582A"/>
    <w:rsid w:val="00230465"/>
    <w:rsid w:val="00233988"/>
    <w:rsid w:val="00237785"/>
    <w:rsid w:val="00237A2B"/>
    <w:rsid w:val="002406D3"/>
    <w:rsid w:val="00246546"/>
    <w:rsid w:val="002505AE"/>
    <w:rsid w:val="002505E9"/>
    <w:rsid w:val="00251FB9"/>
    <w:rsid w:val="002520AD"/>
    <w:rsid w:val="00255FD9"/>
    <w:rsid w:val="0025660A"/>
    <w:rsid w:val="00257DF8"/>
    <w:rsid w:val="00257E4A"/>
    <w:rsid w:val="0026038D"/>
    <w:rsid w:val="002617BA"/>
    <w:rsid w:val="00262E69"/>
    <w:rsid w:val="00263D49"/>
    <w:rsid w:val="00263D77"/>
    <w:rsid w:val="00263D78"/>
    <w:rsid w:val="0027175D"/>
    <w:rsid w:val="00273286"/>
    <w:rsid w:val="002735DD"/>
    <w:rsid w:val="002737D4"/>
    <w:rsid w:val="00274B97"/>
    <w:rsid w:val="00281270"/>
    <w:rsid w:val="00281BA2"/>
    <w:rsid w:val="00286250"/>
    <w:rsid w:val="00286E26"/>
    <w:rsid w:val="00290909"/>
    <w:rsid w:val="0029162A"/>
    <w:rsid w:val="00296AE1"/>
    <w:rsid w:val="0029793F"/>
    <w:rsid w:val="002A1C42"/>
    <w:rsid w:val="002A617C"/>
    <w:rsid w:val="002A71CF"/>
    <w:rsid w:val="002B207C"/>
    <w:rsid w:val="002B2812"/>
    <w:rsid w:val="002B39E3"/>
    <w:rsid w:val="002B3E9D"/>
    <w:rsid w:val="002B43B2"/>
    <w:rsid w:val="002B574E"/>
    <w:rsid w:val="002C1E38"/>
    <w:rsid w:val="002C4E48"/>
    <w:rsid w:val="002C605E"/>
    <w:rsid w:val="002C77F4"/>
    <w:rsid w:val="002D0869"/>
    <w:rsid w:val="002D14A5"/>
    <w:rsid w:val="002D78FE"/>
    <w:rsid w:val="002E4993"/>
    <w:rsid w:val="002E560E"/>
    <w:rsid w:val="002E5ACA"/>
    <w:rsid w:val="002E5BAC"/>
    <w:rsid w:val="002E6010"/>
    <w:rsid w:val="002E6DD2"/>
    <w:rsid w:val="002E7635"/>
    <w:rsid w:val="002F2576"/>
    <w:rsid w:val="002F265A"/>
    <w:rsid w:val="002F3685"/>
    <w:rsid w:val="002F3B40"/>
    <w:rsid w:val="003032C4"/>
    <w:rsid w:val="0030413F"/>
    <w:rsid w:val="00305EFE"/>
    <w:rsid w:val="00312274"/>
    <w:rsid w:val="00313B4B"/>
    <w:rsid w:val="00313D13"/>
    <w:rsid w:val="00313D85"/>
    <w:rsid w:val="00315CE3"/>
    <w:rsid w:val="0031629B"/>
    <w:rsid w:val="00317F49"/>
    <w:rsid w:val="00322EBA"/>
    <w:rsid w:val="003251FE"/>
    <w:rsid w:val="00325D9A"/>
    <w:rsid w:val="00326BB4"/>
    <w:rsid w:val="003274DB"/>
    <w:rsid w:val="003276DE"/>
    <w:rsid w:val="00327FBF"/>
    <w:rsid w:val="003327BE"/>
    <w:rsid w:val="00332A7B"/>
    <w:rsid w:val="00333AF4"/>
    <w:rsid w:val="003343E0"/>
    <w:rsid w:val="00335E40"/>
    <w:rsid w:val="0034034F"/>
    <w:rsid w:val="00344408"/>
    <w:rsid w:val="00345E37"/>
    <w:rsid w:val="00346A15"/>
    <w:rsid w:val="00346AEC"/>
    <w:rsid w:val="00347F3E"/>
    <w:rsid w:val="00350A92"/>
    <w:rsid w:val="00356472"/>
    <w:rsid w:val="00360D77"/>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5126"/>
    <w:rsid w:val="003C6ED3"/>
    <w:rsid w:val="003C7C34"/>
    <w:rsid w:val="003D0F37"/>
    <w:rsid w:val="003D1945"/>
    <w:rsid w:val="003D2A7A"/>
    <w:rsid w:val="003D3B40"/>
    <w:rsid w:val="003D5150"/>
    <w:rsid w:val="003D6614"/>
    <w:rsid w:val="003E1065"/>
    <w:rsid w:val="003F1C3A"/>
    <w:rsid w:val="003F49E2"/>
    <w:rsid w:val="003F4DE4"/>
    <w:rsid w:val="003F693F"/>
    <w:rsid w:val="003F70D2"/>
    <w:rsid w:val="004049D8"/>
    <w:rsid w:val="00405F55"/>
    <w:rsid w:val="00414698"/>
    <w:rsid w:val="004149F4"/>
    <w:rsid w:val="00415649"/>
    <w:rsid w:val="00423F8F"/>
    <w:rsid w:val="0042565E"/>
    <w:rsid w:val="00430FB8"/>
    <w:rsid w:val="00432C05"/>
    <w:rsid w:val="0043570A"/>
    <w:rsid w:val="00440379"/>
    <w:rsid w:val="00441393"/>
    <w:rsid w:val="004441F8"/>
    <w:rsid w:val="00447CF0"/>
    <w:rsid w:val="00456DE1"/>
    <w:rsid w:val="00456F10"/>
    <w:rsid w:val="00457BBA"/>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96473"/>
    <w:rsid w:val="004A0EBF"/>
    <w:rsid w:val="004A2498"/>
    <w:rsid w:val="004A3751"/>
    <w:rsid w:val="004A4EC4"/>
    <w:rsid w:val="004B1623"/>
    <w:rsid w:val="004B42D9"/>
    <w:rsid w:val="004B65D9"/>
    <w:rsid w:val="004B67EF"/>
    <w:rsid w:val="004B744B"/>
    <w:rsid w:val="004B7810"/>
    <w:rsid w:val="004C0C7E"/>
    <w:rsid w:val="004C0E4B"/>
    <w:rsid w:val="004D4109"/>
    <w:rsid w:val="004D53E4"/>
    <w:rsid w:val="004D6C87"/>
    <w:rsid w:val="004E02DD"/>
    <w:rsid w:val="004E0BBB"/>
    <w:rsid w:val="004E1D57"/>
    <w:rsid w:val="004E2F16"/>
    <w:rsid w:val="004E31F4"/>
    <w:rsid w:val="004F26FF"/>
    <w:rsid w:val="004F2AA4"/>
    <w:rsid w:val="004F4AAE"/>
    <w:rsid w:val="004F5930"/>
    <w:rsid w:val="004F6196"/>
    <w:rsid w:val="004F7422"/>
    <w:rsid w:val="00503044"/>
    <w:rsid w:val="00503510"/>
    <w:rsid w:val="005051B1"/>
    <w:rsid w:val="005058B5"/>
    <w:rsid w:val="00506983"/>
    <w:rsid w:val="00507089"/>
    <w:rsid w:val="00516758"/>
    <w:rsid w:val="00520150"/>
    <w:rsid w:val="00521EED"/>
    <w:rsid w:val="005222AF"/>
    <w:rsid w:val="00523666"/>
    <w:rsid w:val="00525922"/>
    <w:rsid w:val="00526234"/>
    <w:rsid w:val="00533B2D"/>
    <w:rsid w:val="00534F34"/>
    <w:rsid w:val="00536744"/>
    <w:rsid w:val="0053692E"/>
    <w:rsid w:val="00536C1B"/>
    <w:rsid w:val="005378A6"/>
    <w:rsid w:val="00540D36"/>
    <w:rsid w:val="00541ED1"/>
    <w:rsid w:val="00542343"/>
    <w:rsid w:val="00542AB7"/>
    <w:rsid w:val="00547837"/>
    <w:rsid w:val="00550DD3"/>
    <w:rsid w:val="00551C89"/>
    <w:rsid w:val="00553815"/>
    <w:rsid w:val="00553D56"/>
    <w:rsid w:val="00553FE0"/>
    <w:rsid w:val="00557434"/>
    <w:rsid w:val="00563D55"/>
    <w:rsid w:val="00570D58"/>
    <w:rsid w:val="00572250"/>
    <w:rsid w:val="00574ADC"/>
    <w:rsid w:val="005755DF"/>
    <w:rsid w:val="005805D2"/>
    <w:rsid w:val="00581239"/>
    <w:rsid w:val="00584ECC"/>
    <w:rsid w:val="00586C48"/>
    <w:rsid w:val="00586C66"/>
    <w:rsid w:val="00592F11"/>
    <w:rsid w:val="00593EFC"/>
    <w:rsid w:val="00595415"/>
    <w:rsid w:val="00597652"/>
    <w:rsid w:val="005A0703"/>
    <w:rsid w:val="005A080B"/>
    <w:rsid w:val="005A3F01"/>
    <w:rsid w:val="005A64DE"/>
    <w:rsid w:val="005B0547"/>
    <w:rsid w:val="005B12A5"/>
    <w:rsid w:val="005C161A"/>
    <w:rsid w:val="005C1BCB"/>
    <w:rsid w:val="005C2312"/>
    <w:rsid w:val="005C3C10"/>
    <w:rsid w:val="005C4735"/>
    <w:rsid w:val="005C5C63"/>
    <w:rsid w:val="005C7A38"/>
    <w:rsid w:val="005D03E9"/>
    <w:rsid w:val="005D304B"/>
    <w:rsid w:val="005D329D"/>
    <w:rsid w:val="005D3920"/>
    <w:rsid w:val="005D6E5D"/>
    <w:rsid w:val="005E091A"/>
    <w:rsid w:val="005E1173"/>
    <w:rsid w:val="005E12DF"/>
    <w:rsid w:val="005E3989"/>
    <w:rsid w:val="005E4659"/>
    <w:rsid w:val="005E5AB7"/>
    <w:rsid w:val="005E657A"/>
    <w:rsid w:val="005E7063"/>
    <w:rsid w:val="005E74A9"/>
    <w:rsid w:val="005E78F2"/>
    <w:rsid w:val="005F1314"/>
    <w:rsid w:val="005F1386"/>
    <w:rsid w:val="005F17C2"/>
    <w:rsid w:val="005F4BA4"/>
    <w:rsid w:val="005F7025"/>
    <w:rsid w:val="00600C2B"/>
    <w:rsid w:val="0060530C"/>
    <w:rsid w:val="00606A1F"/>
    <w:rsid w:val="00611275"/>
    <w:rsid w:val="00611BF0"/>
    <w:rsid w:val="006127AC"/>
    <w:rsid w:val="006145CE"/>
    <w:rsid w:val="00615D90"/>
    <w:rsid w:val="00616026"/>
    <w:rsid w:val="0062269E"/>
    <w:rsid w:val="00622C26"/>
    <w:rsid w:val="00627C7F"/>
    <w:rsid w:val="00634440"/>
    <w:rsid w:val="00634A78"/>
    <w:rsid w:val="00640B01"/>
    <w:rsid w:val="00641794"/>
    <w:rsid w:val="00642025"/>
    <w:rsid w:val="00642ECC"/>
    <w:rsid w:val="00643A13"/>
    <w:rsid w:val="00646AFD"/>
    <w:rsid w:val="00646E87"/>
    <w:rsid w:val="0065107F"/>
    <w:rsid w:val="00661946"/>
    <w:rsid w:val="00664D43"/>
    <w:rsid w:val="00665C0F"/>
    <w:rsid w:val="00666061"/>
    <w:rsid w:val="00666380"/>
    <w:rsid w:val="00667424"/>
    <w:rsid w:val="00667792"/>
    <w:rsid w:val="00670B4B"/>
    <w:rsid w:val="00671677"/>
    <w:rsid w:val="006717B5"/>
    <w:rsid w:val="006744D8"/>
    <w:rsid w:val="00674AD5"/>
    <w:rsid w:val="006750F2"/>
    <w:rsid w:val="006752D6"/>
    <w:rsid w:val="00675E02"/>
    <w:rsid w:val="0068553C"/>
    <w:rsid w:val="00685F34"/>
    <w:rsid w:val="00690C6D"/>
    <w:rsid w:val="00693B1F"/>
    <w:rsid w:val="00694692"/>
    <w:rsid w:val="00695656"/>
    <w:rsid w:val="006960E3"/>
    <w:rsid w:val="006975A8"/>
    <w:rsid w:val="006A1012"/>
    <w:rsid w:val="006A6D8C"/>
    <w:rsid w:val="006A7DF5"/>
    <w:rsid w:val="006B54CC"/>
    <w:rsid w:val="006C1376"/>
    <w:rsid w:val="006C155E"/>
    <w:rsid w:val="006C48E2"/>
    <w:rsid w:val="006C48F9"/>
    <w:rsid w:val="006C5845"/>
    <w:rsid w:val="006D4B08"/>
    <w:rsid w:val="006E0E7D"/>
    <w:rsid w:val="006E10BF"/>
    <w:rsid w:val="006E3798"/>
    <w:rsid w:val="006E41B7"/>
    <w:rsid w:val="006E525D"/>
    <w:rsid w:val="006F1C14"/>
    <w:rsid w:val="006F4B80"/>
    <w:rsid w:val="00703A6A"/>
    <w:rsid w:val="00706A79"/>
    <w:rsid w:val="00706BF5"/>
    <w:rsid w:val="00715A76"/>
    <w:rsid w:val="00717C4A"/>
    <w:rsid w:val="00722236"/>
    <w:rsid w:val="00723824"/>
    <w:rsid w:val="00725CCA"/>
    <w:rsid w:val="0072737A"/>
    <w:rsid w:val="007311E7"/>
    <w:rsid w:val="00731DEE"/>
    <w:rsid w:val="00734BC6"/>
    <w:rsid w:val="0074084C"/>
    <w:rsid w:val="007449DF"/>
    <w:rsid w:val="007515DA"/>
    <w:rsid w:val="007541D3"/>
    <w:rsid w:val="0075532B"/>
    <w:rsid w:val="007577D7"/>
    <w:rsid w:val="00760004"/>
    <w:rsid w:val="007715E8"/>
    <w:rsid w:val="00773A35"/>
    <w:rsid w:val="00776004"/>
    <w:rsid w:val="0077657D"/>
    <w:rsid w:val="00777956"/>
    <w:rsid w:val="00780878"/>
    <w:rsid w:val="007811C4"/>
    <w:rsid w:val="007811CF"/>
    <w:rsid w:val="007825A7"/>
    <w:rsid w:val="0078486B"/>
    <w:rsid w:val="00785A14"/>
    <w:rsid w:val="00785A39"/>
    <w:rsid w:val="00787D8A"/>
    <w:rsid w:val="00790277"/>
    <w:rsid w:val="00791EBC"/>
    <w:rsid w:val="00792674"/>
    <w:rsid w:val="00793577"/>
    <w:rsid w:val="007942E5"/>
    <w:rsid w:val="00795637"/>
    <w:rsid w:val="007964E4"/>
    <w:rsid w:val="007A04BB"/>
    <w:rsid w:val="007A446A"/>
    <w:rsid w:val="007A4FEF"/>
    <w:rsid w:val="007A53A6"/>
    <w:rsid w:val="007A6159"/>
    <w:rsid w:val="007B27E9"/>
    <w:rsid w:val="007B2C5B"/>
    <w:rsid w:val="007B2D11"/>
    <w:rsid w:val="007B4994"/>
    <w:rsid w:val="007B5404"/>
    <w:rsid w:val="007B6700"/>
    <w:rsid w:val="007B6A93"/>
    <w:rsid w:val="007B7377"/>
    <w:rsid w:val="007B7A00"/>
    <w:rsid w:val="007B7BEC"/>
    <w:rsid w:val="007C25BB"/>
    <w:rsid w:val="007C334D"/>
    <w:rsid w:val="007C5A2F"/>
    <w:rsid w:val="007C79E9"/>
    <w:rsid w:val="007D1805"/>
    <w:rsid w:val="007D2107"/>
    <w:rsid w:val="007D3A42"/>
    <w:rsid w:val="007D5895"/>
    <w:rsid w:val="007D5DE5"/>
    <w:rsid w:val="007D77AB"/>
    <w:rsid w:val="007E28D0"/>
    <w:rsid w:val="007E30DF"/>
    <w:rsid w:val="007E3C86"/>
    <w:rsid w:val="007F09F3"/>
    <w:rsid w:val="007F2C43"/>
    <w:rsid w:val="007F5513"/>
    <w:rsid w:val="007F5940"/>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754"/>
    <w:rsid w:val="0084098D"/>
    <w:rsid w:val="008416E0"/>
    <w:rsid w:val="00841E7A"/>
    <w:rsid w:val="00842B85"/>
    <w:rsid w:val="00843BDD"/>
    <w:rsid w:val="00843CED"/>
    <w:rsid w:val="00844B35"/>
    <w:rsid w:val="00846831"/>
    <w:rsid w:val="00846D0C"/>
    <w:rsid w:val="00847B32"/>
    <w:rsid w:val="00847CFB"/>
    <w:rsid w:val="00854BCE"/>
    <w:rsid w:val="00857346"/>
    <w:rsid w:val="00860087"/>
    <w:rsid w:val="008603E0"/>
    <w:rsid w:val="00865532"/>
    <w:rsid w:val="00867686"/>
    <w:rsid w:val="008737D3"/>
    <w:rsid w:val="00874179"/>
    <w:rsid w:val="008747E0"/>
    <w:rsid w:val="00876841"/>
    <w:rsid w:val="00882B3C"/>
    <w:rsid w:val="00886B8B"/>
    <w:rsid w:val="00886C21"/>
    <w:rsid w:val="0088783D"/>
    <w:rsid w:val="008972C3"/>
    <w:rsid w:val="008A28D9"/>
    <w:rsid w:val="008A30BA"/>
    <w:rsid w:val="008A45B7"/>
    <w:rsid w:val="008A52DC"/>
    <w:rsid w:val="008A5435"/>
    <w:rsid w:val="008A5721"/>
    <w:rsid w:val="008B62E0"/>
    <w:rsid w:val="008C1B80"/>
    <w:rsid w:val="008C2A0C"/>
    <w:rsid w:val="008C33B5"/>
    <w:rsid w:val="008C3A72"/>
    <w:rsid w:val="008C46F4"/>
    <w:rsid w:val="008C4A94"/>
    <w:rsid w:val="008C64EC"/>
    <w:rsid w:val="008C6969"/>
    <w:rsid w:val="008C7858"/>
    <w:rsid w:val="008D45D2"/>
    <w:rsid w:val="008D5CCD"/>
    <w:rsid w:val="008E1D70"/>
    <w:rsid w:val="008E1F69"/>
    <w:rsid w:val="008E3E0E"/>
    <w:rsid w:val="008E76B1"/>
    <w:rsid w:val="008F34F4"/>
    <w:rsid w:val="008F38BB"/>
    <w:rsid w:val="008F57D8"/>
    <w:rsid w:val="008F6B91"/>
    <w:rsid w:val="00900160"/>
    <w:rsid w:val="00902834"/>
    <w:rsid w:val="00906F56"/>
    <w:rsid w:val="0090773A"/>
    <w:rsid w:val="009110DD"/>
    <w:rsid w:val="00911405"/>
    <w:rsid w:val="00912135"/>
    <w:rsid w:val="00912498"/>
    <w:rsid w:val="00913056"/>
    <w:rsid w:val="00914E26"/>
    <w:rsid w:val="0091590F"/>
    <w:rsid w:val="009217F2"/>
    <w:rsid w:val="00923B4D"/>
    <w:rsid w:val="0092540C"/>
    <w:rsid w:val="00925B39"/>
    <w:rsid w:val="00925E0F"/>
    <w:rsid w:val="009270CC"/>
    <w:rsid w:val="00931A57"/>
    <w:rsid w:val="00933EE0"/>
    <w:rsid w:val="0093492E"/>
    <w:rsid w:val="00941353"/>
    <w:rsid w:val="009414E6"/>
    <w:rsid w:val="00947A3F"/>
    <w:rsid w:val="00947C7D"/>
    <w:rsid w:val="00950B15"/>
    <w:rsid w:val="00951581"/>
    <w:rsid w:val="0095450F"/>
    <w:rsid w:val="009548A2"/>
    <w:rsid w:val="00956901"/>
    <w:rsid w:val="0095721B"/>
    <w:rsid w:val="0096203C"/>
    <w:rsid w:val="00962EC1"/>
    <w:rsid w:val="009630F5"/>
    <w:rsid w:val="00964B9B"/>
    <w:rsid w:val="009656B9"/>
    <w:rsid w:val="00965A3D"/>
    <w:rsid w:val="00965F27"/>
    <w:rsid w:val="0096631C"/>
    <w:rsid w:val="00967DD9"/>
    <w:rsid w:val="00971591"/>
    <w:rsid w:val="009727CB"/>
    <w:rsid w:val="00974564"/>
    <w:rsid w:val="00974B53"/>
    <w:rsid w:val="00974E99"/>
    <w:rsid w:val="009764FA"/>
    <w:rsid w:val="00980192"/>
    <w:rsid w:val="00980799"/>
    <w:rsid w:val="009807D4"/>
    <w:rsid w:val="009812B5"/>
    <w:rsid w:val="00982A22"/>
    <w:rsid w:val="009830CC"/>
    <w:rsid w:val="00983287"/>
    <w:rsid w:val="0098697C"/>
    <w:rsid w:val="0099162E"/>
    <w:rsid w:val="00994D97"/>
    <w:rsid w:val="00996C86"/>
    <w:rsid w:val="0099752C"/>
    <w:rsid w:val="00997F59"/>
    <w:rsid w:val="009A07B7"/>
    <w:rsid w:val="009B0C65"/>
    <w:rsid w:val="009B0D3E"/>
    <w:rsid w:val="009B1545"/>
    <w:rsid w:val="009B372E"/>
    <w:rsid w:val="009B5023"/>
    <w:rsid w:val="009B6582"/>
    <w:rsid w:val="009B785E"/>
    <w:rsid w:val="009C0BE9"/>
    <w:rsid w:val="009C26F8"/>
    <w:rsid w:val="009C387B"/>
    <w:rsid w:val="009C609E"/>
    <w:rsid w:val="009C6984"/>
    <w:rsid w:val="009D1076"/>
    <w:rsid w:val="009D25B8"/>
    <w:rsid w:val="009D26AB"/>
    <w:rsid w:val="009D3371"/>
    <w:rsid w:val="009D33D5"/>
    <w:rsid w:val="009D3A3C"/>
    <w:rsid w:val="009D6B98"/>
    <w:rsid w:val="009E075B"/>
    <w:rsid w:val="009E0804"/>
    <w:rsid w:val="009E16EC"/>
    <w:rsid w:val="009E1F25"/>
    <w:rsid w:val="009E433C"/>
    <w:rsid w:val="009E4A4D"/>
    <w:rsid w:val="009E6578"/>
    <w:rsid w:val="009F081F"/>
    <w:rsid w:val="009F4A19"/>
    <w:rsid w:val="00A028CC"/>
    <w:rsid w:val="00A05856"/>
    <w:rsid w:val="00A06A0E"/>
    <w:rsid w:val="00A06A3D"/>
    <w:rsid w:val="00A07CE4"/>
    <w:rsid w:val="00A10EBA"/>
    <w:rsid w:val="00A11128"/>
    <w:rsid w:val="00A11465"/>
    <w:rsid w:val="00A13E56"/>
    <w:rsid w:val="00A14576"/>
    <w:rsid w:val="00A15050"/>
    <w:rsid w:val="00A179F2"/>
    <w:rsid w:val="00A227BF"/>
    <w:rsid w:val="00A23CAC"/>
    <w:rsid w:val="00A247D9"/>
    <w:rsid w:val="00A24838"/>
    <w:rsid w:val="00A2743E"/>
    <w:rsid w:val="00A3074A"/>
    <w:rsid w:val="00A30C33"/>
    <w:rsid w:val="00A345A4"/>
    <w:rsid w:val="00A37755"/>
    <w:rsid w:val="00A4308C"/>
    <w:rsid w:val="00A43432"/>
    <w:rsid w:val="00A436EE"/>
    <w:rsid w:val="00A44836"/>
    <w:rsid w:val="00A524B5"/>
    <w:rsid w:val="00A53E1D"/>
    <w:rsid w:val="00A549B3"/>
    <w:rsid w:val="00A56184"/>
    <w:rsid w:val="00A57E06"/>
    <w:rsid w:val="00A6406C"/>
    <w:rsid w:val="00A66081"/>
    <w:rsid w:val="00A66A90"/>
    <w:rsid w:val="00A67954"/>
    <w:rsid w:val="00A70900"/>
    <w:rsid w:val="00A716D2"/>
    <w:rsid w:val="00A72893"/>
    <w:rsid w:val="00A72ED7"/>
    <w:rsid w:val="00A74E50"/>
    <w:rsid w:val="00A76C90"/>
    <w:rsid w:val="00A800A9"/>
    <w:rsid w:val="00A8083F"/>
    <w:rsid w:val="00A8214E"/>
    <w:rsid w:val="00A829EC"/>
    <w:rsid w:val="00A83FF2"/>
    <w:rsid w:val="00A85D08"/>
    <w:rsid w:val="00A86343"/>
    <w:rsid w:val="00A87080"/>
    <w:rsid w:val="00A90AAC"/>
    <w:rsid w:val="00A90D86"/>
    <w:rsid w:val="00A91DBA"/>
    <w:rsid w:val="00A92098"/>
    <w:rsid w:val="00A97900"/>
    <w:rsid w:val="00AA1486"/>
    <w:rsid w:val="00AA1B91"/>
    <w:rsid w:val="00AA1D7A"/>
    <w:rsid w:val="00AA21EC"/>
    <w:rsid w:val="00AA35CA"/>
    <w:rsid w:val="00AA3E01"/>
    <w:rsid w:val="00AA71BE"/>
    <w:rsid w:val="00AA784C"/>
    <w:rsid w:val="00AB0BFA"/>
    <w:rsid w:val="00AB2C66"/>
    <w:rsid w:val="00AB6523"/>
    <w:rsid w:val="00AB76B7"/>
    <w:rsid w:val="00AC33A2"/>
    <w:rsid w:val="00AC583D"/>
    <w:rsid w:val="00AD12E6"/>
    <w:rsid w:val="00AD38F7"/>
    <w:rsid w:val="00AE65F1"/>
    <w:rsid w:val="00AE6BB4"/>
    <w:rsid w:val="00AE74AD"/>
    <w:rsid w:val="00AF159C"/>
    <w:rsid w:val="00AF2758"/>
    <w:rsid w:val="00B006C4"/>
    <w:rsid w:val="00B007F2"/>
    <w:rsid w:val="00B00DBD"/>
    <w:rsid w:val="00B01873"/>
    <w:rsid w:val="00B04BB8"/>
    <w:rsid w:val="00B0572F"/>
    <w:rsid w:val="00B074AB"/>
    <w:rsid w:val="00B07717"/>
    <w:rsid w:val="00B13AC5"/>
    <w:rsid w:val="00B13BB1"/>
    <w:rsid w:val="00B16334"/>
    <w:rsid w:val="00B17253"/>
    <w:rsid w:val="00B250D6"/>
    <w:rsid w:val="00B2583D"/>
    <w:rsid w:val="00B26A2D"/>
    <w:rsid w:val="00B31A41"/>
    <w:rsid w:val="00B40199"/>
    <w:rsid w:val="00B42D67"/>
    <w:rsid w:val="00B453D3"/>
    <w:rsid w:val="00B45400"/>
    <w:rsid w:val="00B502FF"/>
    <w:rsid w:val="00B50AB0"/>
    <w:rsid w:val="00B50B90"/>
    <w:rsid w:val="00B50E28"/>
    <w:rsid w:val="00B55ACF"/>
    <w:rsid w:val="00B56A75"/>
    <w:rsid w:val="00B6066D"/>
    <w:rsid w:val="00B621CA"/>
    <w:rsid w:val="00B643DF"/>
    <w:rsid w:val="00B65300"/>
    <w:rsid w:val="00B658B7"/>
    <w:rsid w:val="00B67422"/>
    <w:rsid w:val="00B67B67"/>
    <w:rsid w:val="00B706AB"/>
    <w:rsid w:val="00B70796"/>
    <w:rsid w:val="00B70BD4"/>
    <w:rsid w:val="00B712CA"/>
    <w:rsid w:val="00B73463"/>
    <w:rsid w:val="00B7443F"/>
    <w:rsid w:val="00B75110"/>
    <w:rsid w:val="00B75F61"/>
    <w:rsid w:val="00B87DD9"/>
    <w:rsid w:val="00B90123"/>
    <w:rsid w:val="00B9016D"/>
    <w:rsid w:val="00B92476"/>
    <w:rsid w:val="00BA0F98"/>
    <w:rsid w:val="00BA1517"/>
    <w:rsid w:val="00BA1AF9"/>
    <w:rsid w:val="00BA1C02"/>
    <w:rsid w:val="00BA4547"/>
    <w:rsid w:val="00BA4E39"/>
    <w:rsid w:val="00BA67FD"/>
    <w:rsid w:val="00BA7C48"/>
    <w:rsid w:val="00BB7964"/>
    <w:rsid w:val="00BC251F"/>
    <w:rsid w:val="00BC27F6"/>
    <w:rsid w:val="00BC39F4"/>
    <w:rsid w:val="00BC7FE0"/>
    <w:rsid w:val="00BD150C"/>
    <w:rsid w:val="00BD1587"/>
    <w:rsid w:val="00BD6A20"/>
    <w:rsid w:val="00BD7EE1"/>
    <w:rsid w:val="00BE5568"/>
    <w:rsid w:val="00BE5764"/>
    <w:rsid w:val="00BF1358"/>
    <w:rsid w:val="00C0106D"/>
    <w:rsid w:val="00C079C0"/>
    <w:rsid w:val="00C107E9"/>
    <w:rsid w:val="00C130C5"/>
    <w:rsid w:val="00C133BE"/>
    <w:rsid w:val="00C1400A"/>
    <w:rsid w:val="00C20B64"/>
    <w:rsid w:val="00C222B4"/>
    <w:rsid w:val="00C262E4"/>
    <w:rsid w:val="00C27472"/>
    <w:rsid w:val="00C309A7"/>
    <w:rsid w:val="00C33476"/>
    <w:rsid w:val="00C33E20"/>
    <w:rsid w:val="00C35CF6"/>
    <w:rsid w:val="00C3725B"/>
    <w:rsid w:val="00C401B7"/>
    <w:rsid w:val="00C46A38"/>
    <w:rsid w:val="00C473B5"/>
    <w:rsid w:val="00C522BE"/>
    <w:rsid w:val="00C522D7"/>
    <w:rsid w:val="00C52413"/>
    <w:rsid w:val="00C533EC"/>
    <w:rsid w:val="00C5470E"/>
    <w:rsid w:val="00C54C82"/>
    <w:rsid w:val="00C55EFB"/>
    <w:rsid w:val="00C56585"/>
    <w:rsid w:val="00C56B3F"/>
    <w:rsid w:val="00C62DF5"/>
    <w:rsid w:val="00C65492"/>
    <w:rsid w:val="00C65C4C"/>
    <w:rsid w:val="00C67C67"/>
    <w:rsid w:val="00C7022C"/>
    <w:rsid w:val="00C71032"/>
    <w:rsid w:val="00C716E5"/>
    <w:rsid w:val="00C7631B"/>
    <w:rsid w:val="00C773D9"/>
    <w:rsid w:val="00C80307"/>
    <w:rsid w:val="00C80ACE"/>
    <w:rsid w:val="00C80B0C"/>
    <w:rsid w:val="00C81162"/>
    <w:rsid w:val="00C82EC7"/>
    <w:rsid w:val="00C83258"/>
    <w:rsid w:val="00C83666"/>
    <w:rsid w:val="00C843AC"/>
    <w:rsid w:val="00C870B5"/>
    <w:rsid w:val="00C907DF"/>
    <w:rsid w:val="00C91630"/>
    <w:rsid w:val="00C92447"/>
    <w:rsid w:val="00C9558A"/>
    <w:rsid w:val="00C966EB"/>
    <w:rsid w:val="00C97F92"/>
    <w:rsid w:val="00CA004F"/>
    <w:rsid w:val="00CA04B1"/>
    <w:rsid w:val="00CA2725"/>
    <w:rsid w:val="00CA2DFC"/>
    <w:rsid w:val="00CA4BBA"/>
    <w:rsid w:val="00CA4EC9"/>
    <w:rsid w:val="00CB03D4"/>
    <w:rsid w:val="00CB0617"/>
    <w:rsid w:val="00CB0A48"/>
    <w:rsid w:val="00CB137B"/>
    <w:rsid w:val="00CB1D11"/>
    <w:rsid w:val="00CB502C"/>
    <w:rsid w:val="00CB59F3"/>
    <w:rsid w:val="00CB7D0F"/>
    <w:rsid w:val="00CC0F59"/>
    <w:rsid w:val="00CC35EF"/>
    <w:rsid w:val="00CC5048"/>
    <w:rsid w:val="00CC6246"/>
    <w:rsid w:val="00CD0232"/>
    <w:rsid w:val="00CD09B9"/>
    <w:rsid w:val="00CD11E1"/>
    <w:rsid w:val="00CD1884"/>
    <w:rsid w:val="00CE5E46"/>
    <w:rsid w:val="00CF10E3"/>
    <w:rsid w:val="00CF389D"/>
    <w:rsid w:val="00CF475B"/>
    <w:rsid w:val="00CF49CC"/>
    <w:rsid w:val="00D03A27"/>
    <w:rsid w:val="00D04F0B"/>
    <w:rsid w:val="00D0517E"/>
    <w:rsid w:val="00D0773B"/>
    <w:rsid w:val="00D120AF"/>
    <w:rsid w:val="00D1463A"/>
    <w:rsid w:val="00D15F11"/>
    <w:rsid w:val="00D252C9"/>
    <w:rsid w:val="00D270FA"/>
    <w:rsid w:val="00D30A61"/>
    <w:rsid w:val="00D30B9B"/>
    <w:rsid w:val="00D32DDF"/>
    <w:rsid w:val="00D33FE5"/>
    <w:rsid w:val="00D36206"/>
    <w:rsid w:val="00D36E93"/>
    <w:rsid w:val="00D3700C"/>
    <w:rsid w:val="00D41940"/>
    <w:rsid w:val="00D603BF"/>
    <w:rsid w:val="00D6207F"/>
    <w:rsid w:val="00D6279B"/>
    <w:rsid w:val="00D638E0"/>
    <w:rsid w:val="00D63F0C"/>
    <w:rsid w:val="00D653B1"/>
    <w:rsid w:val="00D656A2"/>
    <w:rsid w:val="00D738F4"/>
    <w:rsid w:val="00D740A5"/>
    <w:rsid w:val="00D74AE1"/>
    <w:rsid w:val="00D75D42"/>
    <w:rsid w:val="00D77201"/>
    <w:rsid w:val="00D7722B"/>
    <w:rsid w:val="00D80A15"/>
    <w:rsid w:val="00D80B20"/>
    <w:rsid w:val="00D81AC7"/>
    <w:rsid w:val="00D84134"/>
    <w:rsid w:val="00D865A8"/>
    <w:rsid w:val="00D9012A"/>
    <w:rsid w:val="00D92C2D"/>
    <w:rsid w:val="00D9361E"/>
    <w:rsid w:val="00D94F38"/>
    <w:rsid w:val="00D96F91"/>
    <w:rsid w:val="00DA005A"/>
    <w:rsid w:val="00DA095A"/>
    <w:rsid w:val="00DA17CD"/>
    <w:rsid w:val="00DB0D86"/>
    <w:rsid w:val="00DB25B3"/>
    <w:rsid w:val="00DB5E58"/>
    <w:rsid w:val="00DC1091"/>
    <w:rsid w:val="00DC1C10"/>
    <w:rsid w:val="00DC6F92"/>
    <w:rsid w:val="00DD60F2"/>
    <w:rsid w:val="00DD69FB"/>
    <w:rsid w:val="00DD7E2B"/>
    <w:rsid w:val="00DE0893"/>
    <w:rsid w:val="00DE2814"/>
    <w:rsid w:val="00DE6796"/>
    <w:rsid w:val="00DF41B2"/>
    <w:rsid w:val="00DF47E2"/>
    <w:rsid w:val="00DF5830"/>
    <w:rsid w:val="00DF76E9"/>
    <w:rsid w:val="00E01272"/>
    <w:rsid w:val="00E02F3A"/>
    <w:rsid w:val="00E03067"/>
    <w:rsid w:val="00E03111"/>
    <w:rsid w:val="00E03814"/>
    <w:rsid w:val="00E03846"/>
    <w:rsid w:val="00E03A07"/>
    <w:rsid w:val="00E06421"/>
    <w:rsid w:val="00E10BDB"/>
    <w:rsid w:val="00E13CC9"/>
    <w:rsid w:val="00E16EB4"/>
    <w:rsid w:val="00E20A7D"/>
    <w:rsid w:val="00E21A27"/>
    <w:rsid w:val="00E22643"/>
    <w:rsid w:val="00E264F7"/>
    <w:rsid w:val="00E27A2F"/>
    <w:rsid w:val="00E30A98"/>
    <w:rsid w:val="00E35559"/>
    <w:rsid w:val="00E37017"/>
    <w:rsid w:val="00E42A94"/>
    <w:rsid w:val="00E4312D"/>
    <w:rsid w:val="00E44D5D"/>
    <w:rsid w:val="00E458BF"/>
    <w:rsid w:val="00E46FD2"/>
    <w:rsid w:val="00E47285"/>
    <w:rsid w:val="00E5035D"/>
    <w:rsid w:val="00E51C33"/>
    <w:rsid w:val="00E54676"/>
    <w:rsid w:val="00E54AD5"/>
    <w:rsid w:val="00E54BFB"/>
    <w:rsid w:val="00E54CD7"/>
    <w:rsid w:val="00E65EF5"/>
    <w:rsid w:val="00E706E7"/>
    <w:rsid w:val="00E7227E"/>
    <w:rsid w:val="00E76B2C"/>
    <w:rsid w:val="00E77587"/>
    <w:rsid w:val="00E8081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25C"/>
    <w:rsid w:val="00EB6891"/>
    <w:rsid w:val="00EB6C62"/>
    <w:rsid w:val="00EB6F3C"/>
    <w:rsid w:val="00EC0CF9"/>
    <w:rsid w:val="00EC1E2C"/>
    <w:rsid w:val="00EC254E"/>
    <w:rsid w:val="00EC2B9A"/>
    <w:rsid w:val="00EC3723"/>
    <w:rsid w:val="00EC568A"/>
    <w:rsid w:val="00EC6590"/>
    <w:rsid w:val="00EC7C87"/>
    <w:rsid w:val="00ED030E"/>
    <w:rsid w:val="00ED2672"/>
    <w:rsid w:val="00ED2A8D"/>
    <w:rsid w:val="00ED3784"/>
    <w:rsid w:val="00ED4450"/>
    <w:rsid w:val="00ED517D"/>
    <w:rsid w:val="00ED7692"/>
    <w:rsid w:val="00EE1343"/>
    <w:rsid w:val="00EE2455"/>
    <w:rsid w:val="00EE2F17"/>
    <w:rsid w:val="00EE32F0"/>
    <w:rsid w:val="00EE54CB"/>
    <w:rsid w:val="00EE6424"/>
    <w:rsid w:val="00EE7D70"/>
    <w:rsid w:val="00EF0F22"/>
    <w:rsid w:val="00EF1936"/>
    <w:rsid w:val="00EF1C54"/>
    <w:rsid w:val="00EF404B"/>
    <w:rsid w:val="00F00376"/>
    <w:rsid w:val="00F01F0C"/>
    <w:rsid w:val="00F02A5A"/>
    <w:rsid w:val="00F06ECB"/>
    <w:rsid w:val="00F06F27"/>
    <w:rsid w:val="00F102D8"/>
    <w:rsid w:val="00F1078D"/>
    <w:rsid w:val="00F11368"/>
    <w:rsid w:val="00F11764"/>
    <w:rsid w:val="00F118B2"/>
    <w:rsid w:val="00F11981"/>
    <w:rsid w:val="00F157E2"/>
    <w:rsid w:val="00F16C7D"/>
    <w:rsid w:val="00F21960"/>
    <w:rsid w:val="00F23723"/>
    <w:rsid w:val="00F259E2"/>
    <w:rsid w:val="00F30739"/>
    <w:rsid w:val="00F31D1A"/>
    <w:rsid w:val="00F346A3"/>
    <w:rsid w:val="00F34D1C"/>
    <w:rsid w:val="00F404B9"/>
    <w:rsid w:val="00F40DC3"/>
    <w:rsid w:val="00F41F0B"/>
    <w:rsid w:val="00F46190"/>
    <w:rsid w:val="00F50222"/>
    <w:rsid w:val="00F51A0D"/>
    <w:rsid w:val="00F52277"/>
    <w:rsid w:val="00F527AC"/>
    <w:rsid w:val="00F5503F"/>
    <w:rsid w:val="00F55AD7"/>
    <w:rsid w:val="00F562D4"/>
    <w:rsid w:val="00F61849"/>
    <w:rsid w:val="00F61D83"/>
    <w:rsid w:val="00F628DA"/>
    <w:rsid w:val="00F636EF"/>
    <w:rsid w:val="00F64BE0"/>
    <w:rsid w:val="00F65844"/>
    <w:rsid w:val="00F65DD1"/>
    <w:rsid w:val="00F66CB4"/>
    <w:rsid w:val="00F707B3"/>
    <w:rsid w:val="00F71135"/>
    <w:rsid w:val="00F730DC"/>
    <w:rsid w:val="00F741EE"/>
    <w:rsid w:val="00F74309"/>
    <w:rsid w:val="00F770DA"/>
    <w:rsid w:val="00F826B5"/>
    <w:rsid w:val="00F828E7"/>
    <w:rsid w:val="00F82C35"/>
    <w:rsid w:val="00F83068"/>
    <w:rsid w:val="00F83814"/>
    <w:rsid w:val="00F83D35"/>
    <w:rsid w:val="00F85647"/>
    <w:rsid w:val="00F90461"/>
    <w:rsid w:val="00F91B03"/>
    <w:rsid w:val="00FA06B2"/>
    <w:rsid w:val="00FA1589"/>
    <w:rsid w:val="00FA2638"/>
    <w:rsid w:val="00FA370D"/>
    <w:rsid w:val="00FA5F89"/>
    <w:rsid w:val="00FA66F1"/>
    <w:rsid w:val="00FB5308"/>
    <w:rsid w:val="00FB5647"/>
    <w:rsid w:val="00FB57D9"/>
    <w:rsid w:val="00FB7B63"/>
    <w:rsid w:val="00FC378B"/>
    <w:rsid w:val="00FC3977"/>
    <w:rsid w:val="00FC6178"/>
    <w:rsid w:val="00FC6C0F"/>
    <w:rsid w:val="00FD2566"/>
    <w:rsid w:val="00FD25C7"/>
    <w:rsid w:val="00FD2F16"/>
    <w:rsid w:val="00FD2F54"/>
    <w:rsid w:val="00FD30C8"/>
    <w:rsid w:val="00FD6065"/>
    <w:rsid w:val="00FE1D34"/>
    <w:rsid w:val="00FE244F"/>
    <w:rsid w:val="00FE2A6F"/>
    <w:rsid w:val="00FE4E3D"/>
    <w:rsid w:val="00FE5C1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553815"/>
    <w:pPr>
      <w:spacing w:after="0" w:line="216" w:lineRule="atLeast"/>
    </w:pPr>
    <w:rPr>
      <w:sz w:val="18"/>
      <w:lang w:val="en-GB"/>
    </w:rPr>
  </w:style>
  <w:style w:type="paragraph" w:styleId="1">
    <w:name w:val="heading 1"/>
    <w:next w:val="Heading1separationline"/>
    <w:link w:val="10"/>
    <w:qFormat/>
    <w:rsid w:val="00586C66"/>
    <w:pPr>
      <w:keepNext/>
      <w:keepLines/>
      <w:numPr>
        <w:numId w:val="1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Heading2separationline"/>
    <w:link w:val="20"/>
    <w:qFormat/>
    <w:rsid w:val="00586C66"/>
    <w:pPr>
      <w:numPr>
        <w:ilvl w:val="1"/>
      </w:numPr>
      <w:ind w:right="709"/>
      <w:outlineLvl w:val="1"/>
    </w:pPr>
    <w:rPr>
      <w:bCs w:val="0"/>
      <w:sz w:val="24"/>
    </w:rPr>
  </w:style>
  <w:style w:type="paragraph" w:styleId="3">
    <w:name w:val="heading 3"/>
    <w:basedOn w:val="2"/>
    <w:next w:val="a2"/>
    <w:link w:val="30"/>
    <w:qFormat/>
    <w:rsid w:val="000418CA"/>
    <w:pPr>
      <w:numPr>
        <w:ilvl w:val="2"/>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ind w:left="1701" w:hanging="1701"/>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ヘッダー (文字)"/>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フッター (文字)"/>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吹き出し (文字)"/>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見出し 1 (文字)"/>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見出し 2 (文字)"/>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見出し 3 (文字)"/>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見出し 4 (文字)"/>
    <w:basedOn w:val="a3"/>
    <w:link w:val="4"/>
    <w:rsid w:val="000418CA"/>
    <w:rPr>
      <w:rFonts w:asciiTheme="majorHAnsi" w:eastAsiaTheme="majorEastAsia" w:hAnsiTheme="majorHAnsi" w:cstheme="majorBidi"/>
      <w:b/>
      <w:iCs/>
      <w:color w:val="00558C"/>
      <w:szCs w:val="24"/>
      <w:lang w:val="en-GB"/>
    </w:rPr>
  </w:style>
  <w:style w:type="character" w:customStyle="1" w:styleId="50">
    <w:name w:val="見出し 5 (文字)"/>
    <w:basedOn w:val="a3"/>
    <w:link w:val="5"/>
    <w:rsid w:val="000418CA"/>
    <w:rPr>
      <w:rFonts w:asciiTheme="majorHAnsi" w:eastAsiaTheme="majorEastAsia" w:hAnsiTheme="majorHAnsi" w:cstheme="majorBidi"/>
      <w:iCs/>
      <w:color w:val="00558C"/>
      <w:szCs w:val="24"/>
      <w:lang w:val="en-GB"/>
    </w:rPr>
  </w:style>
  <w:style w:type="character" w:customStyle="1" w:styleId="60">
    <w:name w:val="見出し 6 (文字)"/>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見出し 7 (文字)"/>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見出し 8 (文字)"/>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見出し 9 (文字)"/>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numPr>
        <w:numId w:val="28"/>
      </w:numPr>
      <w:spacing w:after="120"/>
      <w:ind w:left="992" w:hanging="425"/>
    </w:pPr>
    <w:rPr>
      <w:color w:val="000000" w:themeColor="text1"/>
      <w:sz w:val="22"/>
    </w:rPr>
  </w:style>
  <w:style w:type="paragraph" w:customStyle="1" w:styleId="Bullet2">
    <w:name w:val="Bullet 2"/>
    <w:basedOn w:val="a1"/>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1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21">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4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32">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a1"/>
    <w:next w:val="a2"/>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4"/>
      </w:numPr>
    </w:pPr>
    <w:rPr>
      <w:smallCaps w:val="0"/>
      <w:sz w:val="22"/>
    </w:rPr>
  </w:style>
  <w:style w:type="paragraph" w:customStyle="1" w:styleId="AppendixHead5">
    <w:name w:val="Appendix Head 5"/>
    <w:basedOn w:val="AppendixHead4"/>
    <w:next w:val="a2"/>
    <w:qFormat/>
    <w:rsid w:val="00A90AAC"/>
    <w:pPr>
      <w:ind w:left="1701" w:hanging="1701"/>
    </w:pPr>
    <w:rPr>
      <w:b w:val="0"/>
    </w:rPr>
  </w:style>
  <w:style w:type="paragraph" w:customStyle="1" w:styleId="Annex">
    <w:name w:val="Annex"/>
    <w:next w:val="a2"/>
    <w:link w:val="AnnexChar"/>
    <w:qFormat/>
    <w:rsid w:val="00E5035D"/>
    <w:pPr>
      <w:numPr>
        <w:numId w:val="3"/>
      </w:numPr>
      <w:spacing w:after="360"/>
    </w:pPr>
    <w:rPr>
      <w:b/>
      <w:caps/>
      <w:color w:val="00558C"/>
      <w:sz w:val="28"/>
      <w:lang w:val="en-GB"/>
    </w:rPr>
  </w:style>
  <w:style w:type="character" w:customStyle="1" w:styleId="AnnexChar">
    <w:name w:val="Annex Char"/>
    <w:basedOn w:val="a3"/>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本文 (文字)"/>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コメント文字列 (文字)"/>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コメント内容 (文字)"/>
    <w:basedOn w:val="af5"/>
    <w:link w:val="af6"/>
    <w:rsid w:val="00B70BD4"/>
    <w:rPr>
      <w:b/>
      <w:bCs/>
      <w:sz w:val="20"/>
      <w:szCs w:val="20"/>
      <w:lang w:val="en-US"/>
    </w:rPr>
  </w:style>
  <w:style w:type="paragraph" w:styleId="33">
    <w:name w:val="Body Text Indent 3"/>
    <w:basedOn w:val="a1"/>
    <w:link w:val="34"/>
    <w:semiHidden/>
    <w:unhideWhenUsed/>
    <w:rsid w:val="00CF49CC"/>
    <w:pPr>
      <w:spacing w:after="120"/>
      <w:ind w:left="360"/>
    </w:pPr>
    <w:rPr>
      <w:sz w:val="16"/>
      <w:szCs w:val="16"/>
    </w:rPr>
  </w:style>
  <w:style w:type="character" w:customStyle="1" w:styleId="34">
    <w:name w:val="本文インデント 3 (文字)"/>
    <w:basedOn w:val="a3"/>
    <w:link w:val="33"/>
    <w:semiHidden/>
    <w:rsid w:val="00CF49CC"/>
    <w:rPr>
      <w:sz w:val="16"/>
      <w:szCs w:val="16"/>
      <w:lang w:val="en-GB"/>
    </w:rPr>
  </w:style>
  <w:style w:type="paragraph" w:customStyle="1" w:styleId="InsetList">
    <w:name w:val="Inset List"/>
    <w:basedOn w:val="a1"/>
    <w:qFormat/>
    <w:rsid w:val="006E10BF"/>
    <w:pPr>
      <w:numPr>
        <w:numId w:val="8"/>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2"/>
    <w:qFormat/>
    <w:rsid w:val="007A4FEF"/>
    <w:pPr>
      <w:numPr>
        <w:numId w:val="5"/>
      </w:numPr>
      <w:tabs>
        <w:tab w:val="left" w:pos="851"/>
      </w:tabs>
      <w:spacing w:before="240" w:after="240"/>
      <w:jc w:val="center"/>
    </w:pPr>
    <w:rPr>
      <w:b w:val="0"/>
      <w:u w:val="none"/>
    </w:rPr>
  </w:style>
  <w:style w:type="paragraph" w:styleId="a">
    <w:name w:val="List Number"/>
    <w:basedOn w:val="a1"/>
    <w:semiHidden/>
    <w:rsid w:val="006E10BF"/>
    <w:pPr>
      <w:numPr>
        <w:numId w:val="10"/>
      </w:numPr>
      <w:contextualSpacing/>
    </w:pPr>
  </w:style>
  <w:style w:type="paragraph" w:styleId="42">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字列 (文字)"/>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33"/>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6"/>
      </w:numPr>
    </w:pPr>
  </w:style>
  <w:style w:type="paragraph" w:styleId="51">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61">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71">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81">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91">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見出しマップ (文字)"/>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Web">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OC Heading"/>
    <w:basedOn w:val="1"/>
    <w:next w:val="a1"/>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41"/>
      </w:numPr>
      <w:jc w:val="center"/>
    </w:pPr>
    <w:rPr>
      <w:i/>
      <w:color w:val="00558C"/>
      <w:lang w:eastAsia="en-GB"/>
    </w:rPr>
  </w:style>
  <w:style w:type="paragraph" w:customStyle="1" w:styleId="Figurecaption">
    <w:name w:val="Figure caption"/>
    <w:basedOn w:val="af1"/>
    <w:next w:val="a2"/>
    <w:qFormat/>
    <w:rsid w:val="00DD69FB"/>
    <w:pPr>
      <w:numPr>
        <w:numId w:val="9"/>
      </w:numPr>
      <w:spacing w:before="240" w:after="240"/>
      <w:jc w:val="center"/>
    </w:pPr>
    <w:rPr>
      <w:b w:val="0"/>
      <w:u w:val="none"/>
    </w:rPr>
  </w:style>
  <w:style w:type="paragraph" w:styleId="ae">
    <w:name w:val="No Spacing"/>
    <w:uiPriority w:val="1"/>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
    <w:name w:val="Appendix"/>
    <w:next w:val="a2"/>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32"/>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表題 (文字)"/>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
    <w:name w:val="Reference"/>
    <w:basedOn w:val="a1"/>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a2"/>
    <w:next w:val="a2"/>
    <w:link w:val="EquationChar"/>
    <w:qFormat/>
    <w:rsid w:val="00835EA0"/>
    <w:pPr>
      <w:numPr>
        <w:numId w:val="16"/>
      </w:numPr>
      <w:spacing w:before="60"/>
      <w:jc w:val="right"/>
    </w:pPr>
  </w:style>
  <w:style w:type="character" w:customStyle="1" w:styleId="EquationChar">
    <w:name w:val="Equation Char"/>
    <w:basedOn w:val="af2"/>
    <w:link w:val="Equation"/>
    <w:rsid w:val="00835EA0"/>
    <w:rPr>
      <w:lang w:val="en-GB"/>
    </w:rPr>
  </w:style>
  <w:style w:type="paragraph" w:customStyle="1" w:styleId="Furtherreading">
    <w:name w:val="Further reading"/>
    <w:basedOn w:val="a2"/>
    <w:link w:val="FurtherreadingChar"/>
    <w:qFormat/>
    <w:rsid w:val="0022582A"/>
    <w:pPr>
      <w:numPr>
        <w:numId w:val="17"/>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 w:type="paragraph" w:styleId="12">
    <w:name w:val="index 1"/>
    <w:basedOn w:val="a1"/>
    <w:next w:val="a1"/>
    <w:autoRedefine/>
    <w:semiHidden/>
    <w:unhideWhenUsed/>
    <w:rsid w:val="00326BB4"/>
    <w:pPr>
      <w:spacing w:line="240" w:lineRule="auto"/>
      <w:ind w:left="180" w:hanging="180"/>
    </w:pPr>
  </w:style>
  <w:style w:type="paragraph" w:customStyle="1" w:styleId="AppendixHead1">
    <w:name w:val="Appendix Head 1"/>
    <w:basedOn w:val="a1"/>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a2"/>
    <w:next w:val="a2"/>
    <w:link w:val="EmphasisParagraphChar"/>
    <w:rsid w:val="00202CB2"/>
    <w:pPr>
      <w:ind w:left="425" w:right="709"/>
    </w:pPr>
    <w:rPr>
      <w:i/>
    </w:rPr>
  </w:style>
  <w:style w:type="character" w:customStyle="1" w:styleId="EmphasisParagraphChar">
    <w:name w:val="Emphasis Paragraph Char"/>
    <w:basedOn w:val="af2"/>
    <w:link w:val="EmphasisParagraph"/>
    <w:rsid w:val="00202CB2"/>
    <w:rPr>
      <w:i/>
      <w:lang w:val="en-GB"/>
    </w:rPr>
  </w:style>
  <w:style w:type="paragraph" w:customStyle="1" w:styleId="Quotationparagraph">
    <w:name w:val="Quotation paragraph"/>
    <w:basedOn w:val="a2"/>
    <w:link w:val="QuotationparagraphChar"/>
    <w:qFormat/>
    <w:rsid w:val="00A800A9"/>
    <w:pPr>
      <w:suppressAutoHyphens/>
      <w:ind w:left="567" w:right="707"/>
    </w:pPr>
  </w:style>
  <w:style w:type="character" w:customStyle="1" w:styleId="QuotationparagraphChar">
    <w:name w:val="Quotation paragraph Char"/>
    <w:basedOn w:val="af2"/>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35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0DDC1D94-908A-4CF5-88F0-44E6D9374AA6}"/>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1484</TotalTime>
  <Pages>13</Pages>
  <Words>3612</Words>
  <Characters>20594</Characters>
  <Application>Microsoft Office Word</Application>
  <DocSecurity>0</DocSecurity>
  <Lines>171</Lines>
  <Paragraphs>48</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24158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ynakai</cp:lastModifiedBy>
  <cp:revision>169</cp:revision>
  <cp:lastPrinted>2025-08-21T06:17:00Z</cp:lastPrinted>
  <dcterms:created xsi:type="dcterms:W3CDTF">2025-03-20T12:13:00Z</dcterms:created>
  <dcterms:modified xsi:type="dcterms:W3CDTF">2025-09-25T14:39:00Z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